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024A" w:rsidRDefault="001C05C4">
      <w:pPr>
        <w:rPr>
          <w:sz w:val="24"/>
          <w:szCs w:val="24"/>
        </w:rPr>
      </w:pPr>
      <w:r>
        <w:rPr>
          <w:sz w:val="24"/>
          <w:szCs w:val="24"/>
        </w:rPr>
        <w:t>Liebe Freunde, Förderer und Mitglieder der Alternative</w:t>
      </w:r>
    </w:p>
    <w:p w:rsidR="001C05C4" w:rsidRDefault="001C05C4">
      <w:pPr>
        <w:rPr>
          <w:sz w:val="24"/>
          <w:szCs w:val="24"/>
        </w:rPr>
      </w:pPr>
      <w:r>
        <w:rPr>
          <w:sz w:val="24"/>
          <w:szCs w:val="24"/>
        </w:rPr>
        <w:t>für Deutschland,</w:t>
      </w:r>
    </w:p>
    <w:p w:rsidR="001C05C4" w:rsidRDefault="001C05C4">
      <w:pPr>
        <w:rPr>
          <w:sz w:val="24"/>
          <w:szCs w:val="24"/>
        </w:rPr>
      </w:pPr>
    </w:p>
    <w:p w:rsidR="00F10041" w:rsidRDefault="001C05C4">
      <w:pPr>
        <w:rPr>
          <w:ins w:id="0" w:author="Werner Meier" w:date="2015-12-17T11:52:00Z"/>
          <w:sz w:val="24"/>
          <w:szCs w:val="24"/>
        </w:rPr>
      </w:pPr>
      <w:r>
        <w:rPr>
          <w:sz w:val="24"/>
          <w:szCs w:val="24"/>
        </w:rPr>
        <w:t xml:space="preserve">wie Sie sicher alle wissen, gibt es </w:t>
      </w:r>
      <w:proofErr w:type="gramStart"/>
      <w:r>
        <w:rPr>
          <w:sz w:val="24"/>
          <w:szCs w:val="24"/>
        </w:rPr>
        <w:t>zur Zeit</w:t>
      </w:r>
      <w:proofErr w:type="gramEnd"/>
      <w:r>
        <w:rPr>
          <w:sz w:val="24"/>
          <w:szCs w:val="24"/>
        </w:rPr>
        <w:t xml:space="preserve"> eine Diskussion um die Finanzen</w:t>
      </w:r>
      <w:r w:rsidR="00F75C7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der AfD. Manches was man da hört, ist </w:t>
      </w:r>
      <w:del w:id="1" w:author="Werner Meier" w:date="2015-12-17T12:04:00Z">
        <w:r w:rsidDel="00F10041">
          <w:rPr>
            <w:sz w:val="24"/>
            <w:szCs w:val="24"/>
          </w:rPr>
          <w:delText xml:space="preserve">natürlich </w:delText>
        </w:r>
      </w:del>
      <w:r>
        <w:rPr>
          <w:sz w:val="24"/>
          <w:szCs w:val="24"/>
        </w:rPr>
        <w:t xml:space="preserve">eine Übertreibung. Unsere </w:t>
      </w:r>
      <w:r w:rsidR="002B3F03">
        <w:rPr>
          <w:sz w:val="24"/>
          <w:szCs w:val="24"/>
        </w:rPr>
        <w:t xml:space="preserve">Partei wird </w:t>
      </w:r>
      <w:r>
        <w:rPr>
          <w:sz w:val="24"/>
          <w:szCs w:val="24"/>
        </w:rPr>
        <w:t>weiterbestehen, auch wenn die anderen Parteien sich alle Mühe geben</w:t>
      </w:r>
      <w:r w:rsidR="002B3F03">
        <w:rPr>
          <w:sz w:val="24"/>
          <w:szCs w:val="24"/>
        </w:rPr>
        <w:t xml:space="preserve">, das zu verhindern. </w:t>
      </w:r>
      <w:ins w:id="2" w:author="Werner Meier" w:date="2015-12-17T11:29:00Z">
        <w:r w:rsidR="00F10041">
          <w:rPr>
            <w:sz w:val="24"/>
            <w:szCs w:val="24"/>
          </w:rPr>
          <w:t>Seit Jahren beuten d</w:t>
        </w:r>
      </w:ins>
      <w:ins w:id="3" w:author="Werner Meier" w:date="2015-12-16T21:44:00Z">
        <w:r w:rsidR="00874D25">
          <w:rPr>
            <w:sz w:val="24"/>
            <w:szCs w:val="24"/>
          </w:rPr>
          <w:t xml:space="preserve">ie </w:t>
        </w:r>
      </w:ins>
      <w:ins w:id="4" w:author="Werner Meier" w:date="2015-12-16T21:45:00Z">
        <w:r w:rsidR="00874D25">
          <w:rPr>
            <w:sz w:val="24"/>
            <w:szCs w:val="24"/>
          </w:rPr>
          <w:t>Alt</w:t>
        </w:r>
      </w:ins>
      <w:ins w:id="5" w:author="Werner Meier" w:date="2015-12-16T21:46:00Z">
        <w:r w:rsidR="00874D25">
          <w:rPr>
            <w:sz w:val="24"/>
            <w:szCs w:val="24"/>
          </w:rPr>
          <w:t xml:space="preserve">parteien </w:t>
        </w:r>
      </w:ins>
      <w:ins w:id="6" w:author="Werner Meier" w:date="2015-12-17T11:23:00Z">
        <w:r w:rsidR="00F10041">
          <w:rPr>
            <w:sz w:val="24"/>
            <w:szCs w:val="24"/>
          </w:rPr>
          <w:t xml:space="preserve">in </w:t>
        </w:r>
      </w:ins>
      <w:ins w:id="7" w:author="Werner Meier" w:date="2015-12-17T11:24:00Z">
        <w:r w:rsidR="00F10041">
          <w:rPr>
            <w:sz w:val="24"/>
            <w:szCs w:val="24"/>
          </w:rPr>
          <w:t>unverschämter Weise über</w:t>
        </w:r>
      </w:ins>
      <w:ins w:id="8" w:author="Werner Meier" w:date="2015-12-16T21:46:00Z">
        <w:r w:rsidR="00874D25">
          <w:rPr>
            <w:sz w:val="24"/>
            <w:szCs w:val="24"/>
          </w:rPr>
          <w:t xml:space="preserve"> die Parteienfinanzierung </w:t>
        </w:r>
      </w:ins>
      <w:ins w:id="9" w:author="Werner Meier" w:date="2015-12-17T11:24:00Z">
        <w:r w:rsidR="00F10041">
          <w:rPr>
            <w:sz w:val="24"/>
            <w:szCs w:val="24"/>
          </w:rPr>
          <w:t xml:space="preserve">den Staat </w:t>
        </w:r>
      </w:ins>
      <w:ins w:id="10" w:author="Werner Meier" w:date="2015-12-17T12:05:00Z">
        <w:r w:rsidR="00F10041">
          <w:rPr>
            <w:sz w:val="24"/>
            <w:szCs w:val="24"/>
          </w:rPr>
          <w:t xml:space="preserve">und damit uns Steuerzahler </w:t>
        </w:r>
      </w:ins>
      <w:ins w:id="11" w:author="Werner Meier" w:date="2015-12-17T11:24:00Z">
        <w:r w:rsidR="00F10041">
          <w:rPr>
            <w:sz w:val="24"/>
            <w:szCs w:val="24"/>
          </w:rPr>
          <w:t>aus.</w:t>
        </w:r>
      </w:ins>
      <w:ins w:id="12" w:author="Werner Meier" w:date="2015-12-17T11:30:00Z">
        <w:r w:rsidR="00F10041">
          <w:rPr>
            <w:sz w:val="24"/>
            <w:szCs w:val="24"/>
          </w:rPr>
          <w:t xml:space="preserve"> </w:t>
        </w:r>
      </w:ins>
      <w:ins w:id="13" w:author="Werner Meier" w:date="2015-12-17T11:31:00Z">
        <w:r w:rsidR="00F10041">
          <w:rPr>
            <w:sz w:val="24"/>
            <w:szCs w:val="24"/>
          </w:rPr>
          <w:t xml:space="preserve">Wir sehen das </w:t>
        </w:r>
      </w:ins>
      <w:ins w:id="14" w:author="Werner Meier" w:date="2015-12-17T12:05:00Z">
        <w:r w:rsidR="00F10041">
          <w:rPr>
            <w:sz w:val="24"/>
            <w:szCs w:val="24"/>
          </w:rPr>
          <w:t xml:space="preserve">durchaus </w:t>
        </w:r>
      </w:ins>
      <w:ins w:id="15" w:author="Werner Meier" w:date="2015-12-17T11:31:00Z">
        <w:r w:rsidR="00F10041">
          <w:rPr>
            <w:sz w:val="24"/>
            <w:szCs w:val="24"/>
          </w:rPr>
          <w:t>kritisch</w:t>
        </w:r>
      </w:ins>
      <w:ins w:id="16" w:author="Werner Meier" w:date="2015-12-17T12:05:00Z">
        <w:r w:rsidR="00F10041">
          <w:rPr>
            <w:sz w:val="24"/>
            <w:szCs w:val="24"/>
          </w:rPr>
          <w:t xml:space="preserve">. Als </w:t>
        </w:r>
      </w:ins>
      <w:ins w:id="17" w:author="Werner Meier" w:date="2015-12-17T11:30:00Z">
        <w:r w:rsidR="00F10041">
          <w:rPr>
            <w:sz w:val="24"/>
            <w:szCs w:val="24"/>
          </w:rPr>
          <w:t xml:space="preserve">junge </w:t>
        </w:r>
      </w:ins>
      <w:ins w:id="18" w:author="Werner Meier" w:date="2015-12-17T11:31:00Z">
        <w:r w:rsidR="00F10041">
          <w:rPr>
            <w:sz w:val="24"/>
            <w:szCs w:val="24"/>
          </w:rPr>
          <w:t xml:space="preserve">und von den Etablierten </w:t>
        </w:r>
      </w:ins>
      <w:ins w:id="19" w:author="Werner Meier" w:date="2015-12-17T12:05:00Z">
        <w:r w:rsidR="00F10041">
          <w:rPr>
            <w:sz w:val="24"/>
            <w:szCs w:val="24"/>
          </w:rPr>
          <w:t>mit allen Mitteln</w:t>
        </w:r>
      </w:ins>
      <w:ins w:id="20" w:author="Werner Meier" w:date="2015-12-17T11:31:00Z">
        <w:r w:rsidR="00F10041">
          <w:rPr>
            <w:sz w:val="24"/>
            <w:szCs w:val="24"/>
          </w:rPr>
          <w:t xml:space="preserve"> bekämpfte </w:t>
        </w:r>
      </w:ins>
      <w:ins w:id="21" w:author="Werner Meier" w:date="2015-12-17T11:30:00Z">
        <w:r w:rsidR="00F10041">
          <w:rPr>
            <w:sz w:val="24"/>
            <w:szCs w:val="24"/>
          </w:rPr>
          <w:t xml:space="preserve">Partei </w:t>
        </w:r>
      </w:ins>
      <w:ins w:id="22" w:author="Werner Meier" w:date="2015-12-17T12:06:00Z">
        <w:r w:rsidR="00F10041">
          <w:rPr>
            <w:sz w:val="24"/>
            <w:szCs w:val="24"/>
          </w:rPr>
          <w:t>wollen</w:t>
        </w:r>
      </w:ins>
      <w:ins w:id="23" w:author="Werner Meier" w:date="2015-12-17T12:05:00Z">
        <w:r w:rsidR="00F10041">
          <w:rPr>
            <w:sz w:val="24"/>
            <w:szCs w:val="24"/>
          </w:rPr>
          <w:t xml:space="preserve"> wi</w:t>
        </w:r>
      </w:ins>
      <w:ins w:id="24" w:author="Werner Meier" w:date="2015-12-17T12:06:00Z">
        <w:r w:rsidR="00F10041">
          <w:rPr>
            <w:sz w:val="24"/>
            <w:szCs w:val="24"/>
          </w:rPr>
          <w:t xml:space="preserve">r jedoch sicherstellen alle </w:t>
        </w:r>
      </w:ins>
      <w:ins w:id="25" w:author="Werner Meier" w:date="2015-12-17T11:32:00Z">
        <w:r w:rsidR="00F10041">
          <w:rPr>
            <w:sz w:val="24"/>
            <w:szCs w:val="24"/>
          </w:rPr>
          <w:t xml:space="preserve">uns nach Rechtslage zustehenden </w:t>
        </w:r>
      </w:ins>
      <w:ins w:id="26" w:author="Werner Meier" w:date="2015-12-17T11:33:00Z">
        <w:r w:rsidR="00F10041">
          <w:rPr>
            <w:sz w:val="24"/>
            <w:szCs w:val="24"/>
          </w:rPr>
          <w:t>staatlichen</w:t>
        </w:r>
      </w:ins>
      <w:ins w:id="27" w:author="Werner Meier" w:date="2015-12-17T11:32:00Z">
        <w:r w:rsidR="00F10041">
          <w:rPr>
            <w:sz w:val="24"/>
            <w:szCs w:val="24"/>
          </w:rPr>
          <w:t xml:space="preserve"> </w:t>
        </w:r>
      </w:ins>
      <w:ins w:id="28" w:author="Werner Meier" w:date="2015-12-17T11:33:00Z">
        <w:r w:rsidR="00F10041">
          <w:rPr>
            <w:sz w:val="24"/>
            <w:szCs w:val="24"/>
          </w:rPr>
          <w:t>Mittel zu erhalten.</w:t>
        </w:r>
      </w:ins>
    </w:p>
    <w:p w:rsidR="00874D25" w:rsidRDefault="00F10041">
      <w:pPr>
        <w:rPr>
          <w:ins w:id="29" w:author="Werner Meier" w:date="2015-12-16T21:49:00Z"/>
          <w:sz w:val="24"/>
          <w:szCs w:val="24"/>
        </w:rPr>
      </w:pPr>
      <w:ins w:id="30" w:author="Werner Meier" w:date="2015-12-17T11:34:00Z">
        <w:r>
          <w:rPr>
            <w:sz w:val="24"/>
            <w:szCs w:val="24"/>
          </w:rPr>
          <w:t>Die</w:t>
        </w:r>
      </w:ins>
      <w:ins w:id="31" w:author="Werner Meier" w:date="2015-12-17T11:33:00Z">
        <w:r>
          <w:rPr>
            <w:sz w:val="24"/>
            <w:szCs w:val="24"/>
          </w:rPr>
          <w:t xml:space="preserve"> gestern </w:t>
        </w:r>
      </w:ins>
      <w:ins w:id="32" w:author="Werner Meier" w:date="2015-12-17T11:34:00Z">
        <w:r>
          <w:rPr>
            <w:sz w:val="24"/>
            <w:szCs w:val="24"/>
          </w:rPr>
          <w:t xml:space="preserve">nun </w:t>
        </w:r>
      </w:ins>
      <w:ins w:id="33" w:author="Werner Meier" w:date="2015-12-17T11:33:00Z">
        <w:r>
          <w:rPr>
            <w:sz w:val="24"/>
            <w:szCs w:val="24"/>
          </w:rPr>
          <w:t>im Bundestag beschlossenen Gesetzesänderung</w:t>
        </w:r>
      </w:ins>
      <w:ins w:id="34" w:author="Werner Meier" w:date="2015-12-17T11:34:00Z">
        <w:r>
          <w:rPr>
            <w:sz w:val="24"/>
            <w:szCs w:val="24"/>
          </w:rPr>
          <w:t xml:space="preserve"> </w:t>
        </w:r>
      </w:ins>
      <w:ins w:id="35" w:author="Werner Meier" w:date="2015-12-17T11:36:00Z">
        <w:r>
          <w:rPr>
            <w:sz w:val="24"/>
            <w:szCs w:val="24"/>
          </w:rPr>
          <w:t>versagt</w:t>
        </w:r>
      </w:ins>
      <w:ins w:id="36" w:author="Werner Meier" w:date="2015-12-17T11:34:00Z">
        <w:r>
          <w:rPr>
            <w:sz w:val="24"/>
            <w:szCs w:val="24"/>
          </w:rPr>
          <w:t xml:space="preserve"> </w:t>
        </w:r>
      </w:ins>
      <w:ins w:id="37" w:author="Werner Meier" w:date="2015-12-17T11:52:00Z">
        <w:r>
          <w:rPr>
            <w:sz w:val="24"/>
            <w:szCs w:val="24"/>
          </w:rPr>
          <w:t>ausdrücklich</w:t>
        </w:r>
      </w:ins>
      <w:ins w:id="38" w:author="Werner Meier" w:date="2015-12-17T11:36:00Z">
        <w:r>
          <w:rPr>
            <w:sz w:val="24"/>
            <w:szCs w:val="24"/>
          </w:rPr>
          <w:t xml:space="preserve"> </w:t>
        </w:r>
      </w:ins>
      <w:ins w:id="39" w:author="Werner Meier" w:date="2015-12-17T11:34:00Z">
        <w:r>
          <w:rPr>
            <w:sz w:val="24"/>
            <w:szCs w:val="24"/>
          </w:rPr>
          <w:t>d</w:t>
        </w:r>
      </w:ins>
      <w:ins w:id="40" w:author="Werner Meier" w:date="2015-12-17T11:36:00Z">
        <w:r>
          <w:rPr>
            <w:sz w:val="24"/>
            <w:szCs w:val="24"/>
          </w:rPr>
          <w:t>er</w:t>
        </w:r>
      </w:ins>
      <w:ins w:id="41" w:author="Werner Meier" w:date="2015-12-17T11:34:00Z">
        <w:r>
          <w:rPr>
            <w:sz w:val="24"/>
            <w:szCs w:val="24"/>
          </w:rPr>
          <w:t xml:space="preserve"> AfD </w:t>
        </w:r>
      </w:ins>
      <w:ins w:id="42" w:author="Werner Meier" w:date="2015-12-17T11:37:00Z">
        <w:r>
          <w:rPr>
            <w:sz w:val="24"/>
            <w:szCs w:val="24"/>
          </w:rPr>
          <w:t>eine</w:t>
        </w:r>
      </w:ins>
      <w:ins w:id="43" w:author="Werner Meier" w:date="2015-12-17T11:52:00Z">
        <w:r>
          <w:rPr>
            <w:sz w:val="24"/>
            <w:szCs w:val="24"/>
          </w:rPr>
          <w:t>n</w:t>
        </w:r>
      </w:ins>
      <w:ins w:id="44" w:author="Werner Meier" w:date="2015-12-17T11:37:00Z">
        <w:r>
          <w:rPr>
            <w:sz w:val="24"/>
            <w:szCs w:val="24"/>
          </w:rPr>
          <w:t xml:space="preserve"> erheblichen Teil </w:t>
        </w:r>
      </w:ins>
      <w:ins w:id="45" w:author="Werner Meier" w:date="2015-12-17T12:07:00Z">
        <w:r>
          <w:rPr>
            <w:sz w:val="24"/>
            <w:szCs w:val="24"/>
          </w:rPr>
          <w:t xml:space="preserve">von </w:t>
        </w:r>
      </w:ins>
      <w:ins w:id="46" w:author="Werner Meier" w:date="2015-12-17T11:37:00Z">
        <w:r>
          <w:rPr>
            <w:sz w:val="24"/>
            <w:szCs w:val="24"/>
          </w:rPr>
          <w:t>Staatsmittel</w:t>
        </w:r>
      </w:ins>
      <w:ins w:id="47" w:author="Werner Meier" w:date="2015-12-17T11:52:00Z">
        <w:r>
          <w:rPr>
            <w:sz w:val="24"/>
            <w:szCs w:val="24"/>
          </w:rPr>
          <w:t>n</w:t>
        </w:r>
      </w:ins>
      <w:ins w:id="48" w:author="Werner Meier" w:date="2015-12-17T11:37:00Z">
        <w:r>
          <w:rPr>
            <w:sz w:val="24"/>
            <w:szCs w:val="24"/>
          </w:rPr>
          <w:t xml:space="preserve"> und erhöht gleichzeitig den Zuschuss für die Altparteien</w:t>
        </w:r>
      </w:ins>
      <w:ins w:id="49" w:author="Werner Meier" w:date="2015-12-17T11:35:00Z">
        <w:r>
          <w:rPr>
            <w:sz w:val="24"/>
            <w:szCs w:val="24"/>
          </w:rPr>
          <w:t>.</w:t>
        </w:r>
      </w:ins>
    </w:p>
    <w:p w:rsidR="001C05C4" w:rsidRDefault="00F10041">
      <w:pPr>
        <w:rPr>
          <w:sz w:val="24"/>
          <w:szCs w:val="24"/>
        </w:rPr>
      </w:pPr>
      <w:ins w:id="50" w:author="Werner Meier" w:date="2015-12-17T11:38:00Z">
        <w:r>
          <w:rPr>
            <w:sz w:val="24"/>
            <w:szCs w:val="24"/>
          </w:rPr>
          <w:t xml:space="preserve">Um </w:t>
        </w:r>
      </w:ins>
      <w:ins w:id="51" w:author="Werner Meier" w:date="2015-12-17T11:53:00Z">
        <w:r>
          <w:rPr>
            <w:sz w:val="24"/>
            <w:szCs w:val="24"/>
          </w:rPr>
          <w:t xml:space="preserve">diese überraschende Finanzlücke zu decken und </w:t>
        </w:r>
      </w:ins>
      <w:ins w:id="52" w:author="Werner Meier" w:date="2015-12-17T12:07:00Z">
        <w:r>
          <w:rPr>
            <w:sz w:val="24"/>
            <w:szCs w:val="24"/>
          </w:rPr>
          <w:t xml:space="preserve">weiterhin </w:t>
        </w:r>
      </w:ins>
      <w:ins w:id="53" w:author="Werner Meier" w:date="2015-12-17T12:08:00Z">
        <w:r>
          <w:rPr>
            <w:sz w:val="24"/>
            <w:szCs w:val="24"/>
          </w:rPr>
          <w:t xml:space="preserve">in </w:t>
        </w:r>
      </w:ins>
      <w:ins w:id="54" w:author="Werner Meier" w:date="2015-12-17T12:07:00Z">
        <w:r>
          <w:rPr>
            <w:sz w:val="24"/>
            <w:szCs w:val="24"/>
          </w:rPr>
          <w:t>dem</w:t>
        </w:r>
      </w:ins>
      <w:ins w:id="55" w:author="Werner Meier" w:date="2015-12-17T11:38:00Z">
        <w:r>
          <w:rPr>
            <w:sz w:val="24"/>
            <w:szCs w:val="24"/>
          </w:rPr>
          <w:t xml:space="preserve"> ungleichen </w:t>
        </w:r>
      </w:ins>
      <w:ins w:id="56" w:author="Werner Meier" w:date="2015-12-17T11:54:00Z">
        <w:r>
          <w:rPr>
            <w:sz w:val="24"/>
            <w:szCs w:val="24"/>
          </w:rPr>
          <w:t>Parteien-</w:t>
        </w:r>
      </w:ins>
      <w:ins w:id="57" w:author="Werner Meier" w:date="2015-12-17T11:38:00Z">
        <w:r>
          <w:rPr>
            <w:sz w:val="24"/>
            <w:szCs w:val="24"/>
          </w:rPr>
          <w:t xml:space="preserve">Wettbewerb </w:t>
        </w:r>
      </w:ins>
      <w:ins w:id="58" w:author="Werner Meier" w:date="2015-12-17T12:08:00Z">
        <w:r>
          <w:rPr>
            <w:sz w:val="24"/>
            <w:szCs w:val="24"/>
          </w:rPr>
          <w:t xml:space="preserve">erfolgreich sein </w:t>
        </w:r>
      </w:ins>
      <w:ins w:id="59" w:author="Werner Meier" w:date="2015-12-17T11:54:00Z">
        <w:r>
          <w:rPr>
            <w:sz w:val="24"/>
            <w:szCs w:val="24"/>
          </w:rPr>
          <w:t xml:space="preserve">zu können setzen wir auf </w:t>
        </w:r>
      </w:ins>
      <w:ins w:id="60" w:author="Werner Meier" w:date="2015-12-17T11:39:00Z">
        <w:r>
          <w:rPr>
            <w:sz w:val="24"/>
            <w:szCs w:val="24"/>
          </w:rPr>
          <w:t xml:space="preserve">Ihre </w:t>
        </w:r>
      </w:ins>
      <w:ins w:id="61" w:author="Werner Meier" w:date="2015-12-17T11:40:00Z">
        <w:r>
          <w:rPr>
            <w:sz w:val="24"/>
            <w:szCs w:val="24"/>
          </w:rPr>
          <w:t>Mithilfe</w:t>
        </w:r>
      </w:ins>
      <w:ins w:id="62" w:author="Werner Meier" w:date="2015-12-17T11:39:00Z">
        <w:r>
          <w:rPr>
            <w:sz w:val="24"/>
            <w:szCs w:val="24"/>
          </w:rPr>
          <w:t>.</w:t>
        </w:r>
      </w:ins>
      <w:del w:id="63" w:author="Werner Meier" w:date="2015-12-17T11:40:00Z">
        <w:r w:rsidR="002B3F03" w:rsidDel="00F10041">
          <w:rPr>
            <w:sz w:val="24"/>
            <w:szCs w:val="24"/>
          </w:rPr>
          <w:delText>Gleichwohl</w:delText>
        </w:r>
        <w:r w:rsidR="001C05C4" w:rsidDel="00F10041">
          <w:rPr>
            <w:sz w:val="24"/>
            <w:szCs w:val="24"/>
          </w:rPr>
          <w:delText xml:space="preserve"> muss man natürlich beachten, dass das Geld auch in der Politik eine große Rolle spielt. So kann man durch größere finanzielle Mittel </w:delText>
        </w:r>
        <w:r w:rsidR="00880A04" w:rsidDel="00F10041">
          <w:rPr>
            <w:sz w:val="24"/>
            <w:szCs w:val="24"/>
          </w:rPr>
          <w:delText xml:space="preserve">einen </w:delText>
        </w:r>
        <w:r w:rsidR="001C05C4" w:rsidDel="00F10041">
          <w:rPr>
            <w:sz w:val="24"/>
            <w:szCs w:val="24"/>
          </w:rPr>
          <w:delText>besser</w:delText>
        </w:r>
        <w:r w:rsidR="00880A04" w:rsidDel="00F10041">
          <w:rPr>
            <w:sz w:val="24"/>
            <w:szCs w:val="24"/>
          </w:rPr>
          <w:delText>en</w:delText>
        </w:r>
        <w:r w:rsidR="001C05C4" w:rsidDel="00F10041">
          <w:rPr>
            <w:sz w:val="24"/>
            <w:szCs w:val="24"/>
          </w:rPr>
          <w:delText xml:space="preserve"> Einfluss auf die gesellschaftliche Meinungsbildung nehmen.</w:delText>
        </w:r>
      </w:del>
    </w:p>
    <w:p w:rsidR="00F75C7A" w:rsidDel="00F10041" w:rsidRDefault="00F10041">
      <w:pPr>
        <w:rPr>
          <w:del w:id="64" w:author="Werner Meier" w:date="2015-12-17T12:09:00Z"/>
          <w:sz w:val="24"/>
          <w:szCs w:val="24"/>
        </w:rPr>
      </w:pPr>
      <w:ins w:id="65" w:author="Werner Meier" w:date="2015-12-17T12:08:00Z">
        <w:r>
          <w:rPr>
            <w:sz w:val="24"/>
            <w:szCs w:val="24"/>
          </w:rPr>
          <w:t>Jede</w:t>
        </w:r>
      </w:ins>
      <w:ins w:id="66" w:author="Werner Meier" w:date="2015-12-17T11:43:00Z">
        <w:r>
          <w:rPr>
            <w:sz w:val="24"/>
            <w:szCs w:val="24"/>
          </w:rPr>
          <w:t xml:space="preserve"> Spende </w:t>
        </w:r>
      </w:ins>
      <w:ins w:id="67" w:author="Werner Meier" w:date="2015-12-17T12:08:00Z">
        <w:r>
          <w:rPr>
            <w:sz w:val="24"/>
            <w:szCs w:val="24"/>
          </w:rPr>
          <w:t xml:space="preserve">ist nicht nur eine direkte </w:t>
        </w:r>
        <w:proofErr w:type="gramStart"/>
        <w:r>
          <w:rPr>
            <w:sz w:val="24"/>
            <w:szCs w:val="24"/>
          </w:rPr>
          <w:t>Hilfe</w:t>
        </w:r>
        <w:proofErr w:type="gramEnd"/>
        <w:r>
          <w:rPr>
            <w:sz w:val="24"/>
            <w:szCs w:val="24"/>
          </w:rPr>
          <w:t xml:space="preserve"> sondern </w:t>
        </w:r>
      </w:ins>
      <w:ins w:id="68" w:author="Werner Meier" w:date="2015-12-17T11:43:00Z">
        <w:r>
          <w:rPr>
            <w:sz w:val="24"/>
            <w:szCs w:val="24"/>
          </w:rPr>
          <w:t>löst eine zusätzliche staatliche Förderung im Rahmen der oben erwähnten Parteienfinanzierung aus.</w:t>
        </w:r>
      </w:ins>
      <w:ins w:id="69" w:author="Werner Meier" w:date="2015-12-17T11:44:00Z">
        <w:r>
          <w:rPr>
            <w:sz w:val="24"/>
            <w:szCs w:val="24"/>
          </w:rPr>
          <w:t xml:space="preserve"> Es ist hierbei </w:t>
        </w:r>
      </w:ins>
      <w:ins w:id="70" w:author="Werner Meier" w:date="2015-12-17T12:11:00Z">
        <w:r>
          <w:rPr>
            <w:sz w:val="24"/>
            <w:szCs w:val="24"/>
          </w:rPr>
          <w:t>unerheblich</w:t>
        </w:r>
      </w:ins>
      <w:bookmarkStart w:id="71" w:name="_GoBack"/>
      <w:bookmarkEnd w:id="71"/>
      <w:ins w:id="72" w:author="Werner Meier" w:date="2015-12-17T11:44:00Z">
        <w:r>
          <w:rPr>
            <w:sz w:val="24"/>
            <w:szCs w:val="24"/>
          </w:rPr>
          <w:t xml:space="preserve">, an welche Gliederung Sie spenden. </w:t>
        </w:r>
      </w:ins>
      <w:r w:rsidR="00F75C7A">
        <w:rPr>
          <w:sz w:val="24"/>
          <w:szCs w:val="24"/>
        </w:rPr>
        <w:t xml:space="preserve">Wenn Sie </w:t>
      </w:r>
      <w:ins w:id="73" w:author="Werner Meier" w:date="2015-12-17T11:55:00Z">
        <w:r>
          <w:rPr>
            <w:sz w:val="24"/>
            <w:szCs w:val="24"/>
          </w:rPr>
          <w:t xml:space="preserve">also </w:t>
        </w:r>
      </w:ins>
      <w:r w:rsidR="00F75C7A" w:rsidRPr="00F10041">
        <w:rPr>
          <w:b/>
          <w:sz w:val="24"/>
          <w:szCs w:val="24"/>
          <w:rPrChange w:id="74" w:author="Werner Meier" w:date="2015-12-17T11:46:00Z">
            <w:rPr>
              <w:sz w:val="24"/>
              <w:szCs w:val="24"/>
            </w:rPr>
          </w:rPrChange>
        </w:rPr>
        <w:t>Ihren</w:t>
      </w:r>
      <w:r w:rsidR="00F75C7A">
        <w:rPr>
          <w:sz w:val="24"/>
          <w:szCs w:val="24"/>
        </w:rPr>
        <w:t xml:space="preserve"> Kreisverband </w:t>
      </w:r>
      <w:del w:id="75" w:author="Werner Meier" w:date="2015-12-17T11:46:00Z">
        <w:r w:rsidR="00F75C7A" w:rsidDel="00F10041">
          <w:rPr>
            <w:sz w:val="24"/>
            <w:szCs w:val="24"/>
          </w:rPr>
          <w:delText xml:space="preserve">dabei </w:delText>
        </w:r>
      </w:del>
      <w:r w:rsidR="00F75C7A">
        <w:rPr>
          <w:sz w:val="24"/>
          <w:szCs w:val="24"/>
        </w:rPr>
        <w:t xml:space="preserve">unterstützen möchten, </w:t>
      </w:r>
      <w:ins w:id="76" w:author="Werner Meier" w:date="2015-12-17T11:46:00Z">
        <w:r>
          <w:rPr>
            <w:sz w:val="24"/>
            <w:szCs w:val="24"/>
          </w:rPr>
          <w:t xml:space="preserve">lassen Sie uns </w:t>
        </w:r>
      </w:ins>
      <w:del w:id="77" w:author="Werner Meier" w:date="2015-12-17T11:46:00Z">
        <w:r w:rsidR="00F75C7A" w:rsidDel="00F10041">
          <w:rPr>
            <w:sz w:val="24"/>
            <w:szCs w:val="24"/>
          </w:rPr>
          <w:delText>wäre es wichtig</w:delText>
        </w:r>
        <w:r w:rsidR="00880A04" w:rsidDel="00F10041">
          <w:rPr>
            <w:sz w:val="24"/>
            <w:szCs w:val="24"/>
          </w:rPr>
          <w:delText>,</w:delText>
        </w:r>
        <w:r w:rsidR="00F75C7A" w:rsidDel="00F10041">
          <w:rPr>
            <w:sz w:val="24"/>
            <w:szCs w:val="24"/>
          </w:rPr>
          <w:delText xml:space="preserve"> ihm</w:delText>
        </w:r>
      </w:del>
      <w:r w:rsidR="00F75C7A">
        <w:rPr>
          <w:sz w:val="24"/>
          <w:szCs w:val="24"/>
        </w:rPr>
        <w:t xml:space="preserve"> noch im Dezember eine Spende zukommen</w:t>
      </w:r>
      <w:del w:id="78" w:author="Werner Meier" w:date="2015-12-17T11:46:00Z">
        <w:r w:rsidR="00F75C7A" w:rsidDel="00F10041">
          <w:rPr>
            <w:sz w:val="24"/>
            <w:szCs w:val="24"/>
          </w:rPr>
          <w:delText xml:space="preserve"> zu lassen</w:delText>
        </w:r>
      </w:del>
      <w:ins w:id="79" w:author="Werner Meier" w:date="2015-12-17T12:09:00Z">
        <w:r>
          <w:rPr>
            <w:sz w:val="24"/>
            <w:szCs w:val="24"/>
          </w:rPr>
          <w:t xml:space="preserve"> und fördern Sie direkt Ihre und unsere Politik vor Ort.</w:t>
        </w:r>
        <w:r w:rsidDel="00F10041">
          <w:rPr>
            <w:sz w:val="24"/>
            <w:szCs w:val="24"/>
          </w:rPr>
          <w:t xml:space="preserve"> </w:t>
        </w:r>
      </w:ins>
      <w:del w:id="80" w:author="Werner Meier" w:date="2015-12-17T12:09:00Z">
        <w:r w:rsidR="00F75C7A" w:rsidDel="00F10041">
          <w:rPr>
            <w:sz w:val="24"/>
            <w:szCs w:val="24"/>
          </w:rPr>
          <w:delText xml:space="preserve">. So </w:delText>
        </w:r>
      </w:del>
      <w:del w:id="81" w:author="Werner Meier" w:date="2015-12-17T11:56:00Z">
        <w:r w:rsidR="00F75C7A" w:rsidDel="00F10041">
          <w:rPr>
            <w:sz w:val="24"/>
            <w:szCs w:val="24"/>
          </w:rPr>
          <w:delText>würde Ihre/u</w:delText>
        </w:r>
      </w:del>
      <w:del w:id="82" w:author="Werner Meier" w:date="2015-12-17T11:57:00Z">
        <w:r w:rsidR="00F75C7A" w:rsidDel="00F10041">
          <w:rPr>
            <w:sz w:val="24"/>
            <w:szCs w:val="24"/>
          </w:rPr>
          <w:delText>nsere</w:delText>
        </w:r>
      </w:del>
      <w:del w:id="83" w:author="Werner Meier" w:date="2015-12-17T12:09:00Z">
        <w:r w:rsidR="00F75C7A" w:rsidDel="00F10041">
          <w:rPr>
            <w:sz w:val="24"/>
            <w:szCs w:val="24"/>
          </w:rPr>
          <w:delText xml:space="preserve"> Politik vor Ort gefördert um z.B. im neuen Jahr Aktionen jedweder Art oder Infostände durchzuführen.</w:delText>
        </w:r>
      </w:del>
    </w:p>
    <w:p w:rsidR="00880A04" w:rsidRDefault="00880A04">
      <w:pPr>
        <w:rPr>
          <w:sz w:val="24"/>
          <w:szCs w:val="24"/>
        </w:rPr>
      </w:pPr>
      <w:r>
        <w:rPr>
          <w:sz w:val="24"/>
          <w:szCs w:val="24"/>
        </w:rPr>
        <w:t>Vielen Dank!</w:t>
      </w:r>
    </w:p>
    <w:p w:rsidR="00880A04" w:rsidRDefault="00880A04">
      <w:pPr>
        <w:rPr>
          <w:sz w:val="24"/>
          <w:szCs w:val="24"/>
        </w:rPr>
      </w:pPr>
    </w:p>
    <w:p w:rsidR="00880A04" w:rsidRDefault="00880A04">
      <w:pPr>
        <w:rPr>
          <w:sz w:val="24"/>
          <w:szCs w:val="24"/>
        </w:rPr>
      </w:pPr>
      <w:r>
        <w:rPr>
          <w:sz w:val="24"/>
          <w:szCs w:val="24"/>
        </w:rPr>
        <w:t xml:space="preserve">Wir wünschen Ihnen Frohe Weihnachten und </w:t>
      </w:r>
    </w:p>
    <w:p w:rsidR="00880A04" w:rsidRDefault="00880A04">
      <w:pPr>
        <w:rPr>
          <w:sz w:val="24"/>
          <w:szCs w:val="24"/>
        </w:rPr>
      </w:pPr>
      <w:r>
        <w:rPr>
          <w:sz w:val="24"/>
          <w:szCs w:val="24"/>
        </w:rPr>
        <w:t>einen guten Rutsch in das Neue Jahr.</w:t>
      </w:r>
    </w:p>
    <w:p w:rsidR="00880A04" w:rsidRDefault="00880A04">
      <w:pPr>
        <w:rPr>
          <w:sz w:val="24"/>
          <w:szCs w:val="24"/>
        </w:rPr>
      </w:pPr>
    </w:p>
    <w:p w:rsidR="00880A04" w:rsidRDefault="00880A04">
      <w:pPr>
        <w:rPr>
          <w:sz w:val="24"/>
          <w:szCs w:val="24"/>
        </w:rPr>
      </w:pPr>
    </w:p>
    <w:p w:rsidR="00880A04" w:rsidRDefault="00880A04">
      <w:pPr>
        <w:rPr>
          <w:sz w:val="24"/>
          <w:szCs w:val="24"/>
        </w:rPr>
      </w:pPr>
      <w:r>
        <w:rPr>
          <w:sz w:val="24"/>
          <w:szCs w:val="24"/>
        </w:rPr>
        <w:t>Kreisvorsitzender des KV……                                               Prof. Dr. Michael Wüst</w:t>
      </w:r>
    </w:p>
    <w:p w:rsidR="00880A04" w:rsidRDefault="00880A04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2. Stellvertretender Vorsitzender</w:t>
      </w:r>
    </w:p>
    <w:p w:rsidR="00880A04" w:rsidRDefault="00880A04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     des Landesverbands Bayern</w:t>
      </w:r>
    </w:p>
    <w:p w:rsidR="002B3F03" w:rsidRDefault="002B3F03">
      <w:pPr>
        <w:rPr>
          <w:sz w:val="24"/>
          <w:szCs w:val="24"/>
        </w:rPr>
      </w:pPr>
    </w:p>
    <w:p w:rsidR="00880A04" w:rsidRDefault="00880A04">
      <w:pPr>
        <w:rPr>
          <w:sz w:val="24"/>
          <w:szCs w:val="24"/>
        </w:rPr>
      </w:pPr>
      <w:r>
        <w:rPr>
          <w:sz w:val="24"/>
          <w:szCs w:val="24"/>
        </w:rPr>
        <w:t>Konto:</w:t>
      </w:r>
    </w:p>
    <w:p w:rsidR="00CE1A2E" w:rsidRDefault="00880A04">
      <w:pPr>
        <w:rPr>
          <w:sz w:val="24"/>
          <w:szCs w:val="24"/>
        </w:rPr>
      </w:pPr>
      <w:r>
        <w:rPr>
          <w:sz w:val="24"/>
          <w:szCs w:val="24"/>
        </w:rPr>
        <w:t>Alternative für Deutschland, Kreisverband……..</w:t>
      </w:r>
    </w:p>
    <w:p w:rsidR="00880A04" w:rsidRDefault="00880A04">
      <w:pPr>
        <w:rPr>
          <w:sz w:val="24"/>
          <w:szCs w:val="24"/>
        </w:rPr>
      </w:pPr>
      <w:r>
        <w:rPr>
          <w:sz w:val="24"/>
          <w:szCs w:val="24"/>
        </w:rPr>
        <w:t>IBAN:…….</w:t>
      </w:r>
    </w:p>
    <w:p w:rsidR="00880A04" w:rsidRDefault="00880A04">
      <w:pPr>
        <w:rPr>
          <w:sz w:val="24"/>
          <w:szCs w:val="24"/>
        </w:rPr>
      </w:pPr>
      <w:r>
        <w:rPr>
          <w:sz w:val="24"/>
          <w:szCs w:val="24"/>
        </w:rPr>
        <w:t>Bank</w:t>
      </w:r>
    </w:p>
    <w:sectPr w:rsidR="00880A04" w:rsidSect="0053024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Werner Meier">
    <w15:presenceInfo w15:providerId="Windows Live" w15:userId="f8ae1ca27743521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C05C4"/>
    <w:rsid w:val="001C05C4"/>
    <w:rsid w:val="002B3F03"/>
    <w:rsid w:val="00445203"/>
    <w:rsid w:val="0053024A"/>
    <w:rsid w:val="00874D25"/>
    <w:rsid w:val="00880A04"/>
    <w:rsid w:val="00CE1A2E"/>
    <w:rsid w:val="00F10041"/>
    <w:rsid w:val="00F75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394C0A"/>
  <w15:docId w15:val="{3A50F6AE-4373-4BE8-9924-909556647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3024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00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00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322</Words>
  <Characters>1945</Characters>
  <Application>Microsoft Office Word</Application>
  <DocSecurity>0</DocSecurity>
  <Lines>51</Lines>
  <Paragraphs>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spenden-Musterschreiben der Kreisverbände an Ihre Mitglieder v.15-12-17</dc:title>
  <dc:creator>Werner Meier - werner.meier@afdbayern.de</dc:creator>
  <dc:description>v.15-12-17</dc:description>
  <cp:lastModifiedBy>Werner Meier</cp:lastModifiedBy>
  <cp:revision>2</cp:revision>
  <cp:lastPrinted>2015-12-17T11:10:00Z</cp:lastPrinted>
  <dcterms:created xsi:type="dcterms:W3CDTF">2015-12-17T11:12:00Z</dcterms:created>
  <dcterms:modified xsi:type="dcterms:W3CDTF">2015-12-17T11:12:00Z</dcterms:modified>
</cp:coreProperties>
</file>