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CAC" w:rsidRDefault="000F7CAC" w:rsidP="003D7336">
      <w:pPr>
        <w:sectPr w:rsidR="000F7CAC" w:rsidSect="00B11A4A">
          <w:headerReference w:type="default" r:id="rId8"/>
          <w:footerReference w:type="default" r:id="rId9"/>
          <w:headerReference w:type="first" r:id="rId10"/>
          <w:footerReference w:type="first" r:id="rId11"/>
          <w:type w:val="continuous"/>
          <w:pgSz w:w="11906" w:h="16838" w:code="9"/>
          <w:pgMar w:top="1985" w:right="1134" w:bottom="1134" w:left="1418" w:header="567" w:footer="340" w:gutter="0"/>
          <w:cols w:space="708"/>
          <w:titlePg/>
          <w:docGrid w:linePitch="360"/>
        </w:sectPr>
      </w:pPr>
    </w:p>
    <w:p w:rsidR="0067658B" w:rsidRDefault="0067658B" w:rsidP="0067658B">
      <w:pPr>
        <w:pStyle w:val="Titel-klein"/>
      </w:pPr>
      <w:r>
        <w:t>Einladung zur Wahl des Direktkandidaten und Tagesordnung</w:t>
      </w:r>
    </w:p>
    <w:p w:rsidR="00AF05FB" w:rsidRDefault="0067658B" w:rsidP="0067658B">
      <w:r w:rsidRPr="0067658B">
        <w:t xml:space="preserve">Der Vorstand des AfD Kreisverbandes </w:t>
      </w:r>
      <w:r w:rsidR="00A8218A">
        <w:t xml:space="preserve">         </w:t>
      </w:r>
      <w:r w:rsidR="00AF05FB">
        <w:t xml:space="preserve">       </w:t>
      </w:r>
      <w:r w:rsidR="00A8218A">
        <w:t xml:space="preserve">      </w:t>
      </w:r>
      <w:r w:rsidRPr="0067658B">
        <w:t xml:space="preserve"> </w:t>
      </w:r>
    </w:p>
    <w:p w:rsidR="00AF05FB" w:rsidRDefault="0067658B" w:rsidP="0067658B">
      <w:r w:rsidRPr="0067658B">
        <w:t xml:space="preserve">lädt </w:t>
      </w:r>
      <w:r>
        <w:t xml:space="preserve">Sie </w:t>
      </w:r>
      <w:r w:rsidRPr="0067658B">
        <w:t xml:space="preserve">hiermit zur </w:t>
      </w:r>
      <w:r>
        <w:t>W</w:t>
      </w:r>
      <w:r w:rsidRPr="0067658B">
        <w:t>ahlversammlung für den Kreiswahlvorschlag ("Direktkandidat") für</w:t>
      </w:r>
    </w:p>
    <w:p w:rsidR="00AF05FB" w:rsidRDefault="0067658B" w:rsidP="0067658B">
      <w:r w:rsidRPr="0067658B">
        <w:t xml:space="preserve">den Wahlkreis </w:t>
      </w:r>
      <w:r w:rsidR="00A8218A">
        <w:t xml:space="preserve">              </w:t>
      </w:r>
      <w:r w:rsidRPr="0067658B">
        <w:t xml:space="preserve"> </w:t>
      </w:r>
    </w:p>
    <w:p w:rsidR="0067658B" w:rsidRDefault="0067658B" w:rsidP="0067658B">
      <w:r w:rsidRPr="0067658B">
        <w:t>zur Wahl des 19.Deutschen Bundestages ein.</w:t>
      </w:r>
    </w:p>
    <w:p w:rsidR="0067658B" w:rsidRDefault="0067658B" w:rsidP="0067658B"/>
    <w:p w:rsidR="0067658B" w:rsidRDefault="0067658B" w:rsidP="0067658B">
      <w:r>
        <w:t xml:space="preserve">Die Mitgliederversammlung findet </w:t>
      </w:r>
      <w:r w:rsidR="00AF05FB">
        <w:t xml:space="preserve">statt </w:t>
      </w:r>
      <w:r>
        <w:t>am</w:t>
      </w:r>
    </w:p>
    <w:p w:rsidR="00A8218A" w:rsidRDefault="00A8218A" w:rsidP="0067658B"/>
    <w:p w:rsidR="0067658B" w:rsidRDefault="0067658B" w:rsidP="0067658B">
      <w:r>
        <w:t xml:space="preserve">Die Akkreditierung beginnt ab </w:t>
      </w:r>
      <w:r w:rsidR="00A8218A">
        <w:t xml:space="preserve">          </w:t>
      </w:r>
    </w:p>
    <w:p w:rsidR="0067658B" w:rsidRDefault="00025BF6" w:rsidP="0067658B">
      <w:r>
        <w:t>Die Versammlung beginnt um …</w:t>
      </w:r>
    </w:p>
    <w:p w:rsidR="0067658B" w:rsidRDefault="0067658B" w:rsidP="0067658B">
      <w:r>
        <w:t>Veranstaltungsort ist:</w:t>
      </w:r>
    </w:p>
    <w:p w:rsidR="00A8218A" w:rsidRDefault="00A8218A" w:rsidP="0067658B">
      <w:pPr>
        <w:rPr>
          <w:b/>
        </w:rPr>
      </w:pPr>
    </w:p>
    <w:p w:rsidR="00A8218A" w:rsidRDefault="00A8218A" w:rsidP="0067658B">
      <w:pPr>
        <w:rPr>
          <w:b/>
        </w:rPr>
      </w:pPr>
    </w:p>
    <w:p w:rsidR="00A8218A" w:rsidRDefault="00A8218A" w:rsidP="0067658B">
      <w:pPr>
        <w:rPr>
          <w:b/>
        </w:rPr>
      </w:pPr>
    </w:p>
    <w:p w:rsidR="0067658B" w:rsidRDefault="0067658B" w:rsidP="0067658B">
      <w:pPr>
        <w:rPr>
          <w:b/>
        </w:rPr>
      </w:pPr>
      <w:r w:rsidRPr="0067658B">
        <w:rPr>
          <w:b/>
        </w:rPr>
        <w:t>Vorläufige Tagesordnung</w:t>
      </w:r>
    </w:p>
    <w:p w:rsidR="00B11A4A" w:rsidRPr="0067658B" w:rsidRDefault="00B11A4A" w:rsidP="0067658B">
      <w:pPr>
        <w:rPr>
          <w:b/>
        </w:rPr>
      </w:pPr>
      <w:r>
        <w:rPr>
          <w:b/>
        </w:rPr>
        <w:t>Organisatorisches</w:t>
      </w:r>
    </w:p>
    <w:p w:rsidR="0067658B" w:rsidRDefault="00B11A4A" w:rsidP="00B11A4A">
      <w:pPr>
        <w:pStyle w:val="12-Liste"/>
      </w:pPr>
      <w:r>
        <w:t>Eröffnung der Sitzung, Feststellung der Ordnungsmäßigkeit der Einberufung</w:t>
      </w:r>
    </w:p>
    <w:p w:rsidR="00B11A4A" w:rsidRDefault="00B11A4A" w:rsidP="00B11A4A">
      <w:pPr>
        <w:pStyle w:val="12-Liste"/>
      </w:pPr>
      <w:r>
        <w:t>Wahl des Versammlungsleiters</w:t>
      </w:r>
    </w:p>
    <w:p w:rsidR="00B11A4A" w:rsidRDefault="00B11A4A" w:rsidP="00B11A4A">
      <w:pPr>
        <w:pStyle w:val="12-Liste"/>
      </w:pPr>
      <w:r w:rsidRPr="00B11A4A">
        <w:t xml:space="preserve">Feststellung </w:t>
      </w:r>
      <w:r>
        <w:t>Zahl der erschienenen stimmberechtigten Mitglieder</w:t>
      </w:r>
    </w:p>
    <w:p w:rsidR="00B11A4A" w:rsidRDefault="00B11A4A" w:rsidP="00B11A4A">
      <w:pPr>
        <w:pStyle w:val="12-Liste"/>
      </w:pPr>
      <w:r>
        <w:t>Wahl von Wahlleiter, Zählkommission und Protokollführer</w:t>
      </w:r>
    </w:p>
    <w:p w:rsidR="00B11A4A" w:rsidRDefault="00B11A4A" w:rsidP="00B11A4A">
      <w:pPr>
        <w:pStyle w:val="12-Liste"/>
      </w:pPr>
      <w:r>
        <w:t>Beratung und Beschluss</w:t>
      </w:r>
      <w:r w:rsidRPr="00B11A4A">
        <w:t xml:space="preserve"> der Tagesordnung</w:t>
      </w:r>
    </w:p>
    <w:p w:rsidR="00B11A4A" w:rsidRPr="00B11A4A" w:rsidRDefault="00B11A4A" w:rsidP="00B11A4A">
      <w:pPr>
        <w:rPr>
          <w:b/>
        </w:rPr>
      </w:pPr>
      <w:r w:rsidRPr="00B11A4A">
        <w:rPr>
          <w:b/>
        </w:rPr>
        <w:t>Wahl des Direktkandidaten/Ersatzkandidaten</w:t>
      </w:r>
    </w:p>
    <w:p w:rsidR="00B11A4A" w:rsidRDefault="00B11A4A" w:rsidP="00B11A4A">
      <w:pPr>
        <w:pStyle w:val="12-Liste"/>
      </w:pPr>
      <w:r>
        <w:t>Abstimmung über die Durchführung der Wahl eines Direktkandidaten,</w:t>
      </w:r>
      <w:r>
        <w:br/>
        <w:t>bei Zustimmung:</w:t>
      </w:r>
    </w:p>
    <w:p w:rsidR="00E85123" w:rsidRDefault="00E85123" w:rsidP="00E85123">
      <w:pPr>
        <w:pStyle w:val="ab-Liste"/>
      </w:pPr>
      <w:r>
        <w:t>Wahl einer Vertrauensperson und eines Stellvertreters (Anl. 18 BWO)</w:t>
      </w:r>
      <w:r>
        <w:rPr>
          <w:rStyle w:val="Funotenzeichen"/>
        </w:rPr>
        <w:footnoteReference w:id="1"/>
      </w:r>
    </w:p>
    <w:p w:rsidR="00B11A4A" w:rsidRDefault="00B11A4A" w:rsidP="00B11A4A">
      <w:pPr>
        <w:pStyle w:val="ab-Liste"/>
      </w:pPr>
      <w:r>
        <w:t xml:space="preserve">Aufruf zur </w:t>
      </w:r>
      <w:r w:rsidRPr="00B11A4A">
        <w:t>Einreichung</w:t>
      </w:r>
      <w:r>
        <w:t xml:space="preserve"> von Wahlvorschlägen</w:t>
      </w:r>
    </w:p>
    <w:p w:rsidR="00B11A4A" w:rsidRDefault="00B11A4A" w:rsidP="00727EAA">
      <w:pPr>
        <w:pStyle w:val="ab-Liste"/>
      </w:pPr>
      <w:r>
        <w:t>Bericht des Versammlungsleiters nach § 5 Wahlordnung (Führungszeugnis/Erklärungen) und Vorstellung der Bewerber</w:t>
      </w:r>
    </w:p>
    <w:p w:rsidR="00B11A4A" w:rsidRDefault="00B11A4A" w:rsidP="00B11A4A">
      <w:pPr>
        <w:pStyle w:val="ab-Liste"/>
      </w:pPr>
      <w:r>
        <w:t>Wahl des Direktkandidaten</w:t>
      </w:r>
    </w:p>
    <w:p w:rsidR="00B11A4A" w:rsidRDefault="00B11A4A" w:rsidP="00B11A4A">
      <w:pPr>
        <w:pStyle w:val="12-Liste"/>
      </w:pPr>
      <w:r>
        <w:t>Abstimmung über die Durchführung der Wahl eines Ersatzkandidaten</w:t>
      </w:r>
      <w:r>
        <w:br/>
        <w:t>Ggf. Durchführung der Wahl entsprechend Absatz 6</w:t>
      </w:r>
    </w:p>
    <w:p w:rsidR="00B11A4A" w:rsidRDefault="00B11A4A" w:rsidP="00B11A4A">
      <w:pPr>
        <w:pStyle w:val="Titel-klein"/>
      </w:pPr>
      <w:r>
        <w:lastRenderedPageBreak/>
        <w:t>Erläuterungen zur Aufstellungsversammlung zur Wahl eines Direktkandidaten für den Bundestag</w:t>
      </w:r>
    </w:p>
    <w:p w:rsidR="00B11A4A" w:rsidRPr="00B11A4A" w:rsidRDefault="00B11A4A" w:rsidP="00B11A4A">
      <w:pPr>
        <w:pStyle w:val="berschrift1"/>
      </w:pPr>
      <w:r>
        <w:t>Allgemeine Hinweise</w:t>
      </w:r>
    </w:p>
    <w:p w:rsidR="00B11A4A" w:rsidRDefault="00B11A4A" w:rsidP="00B11A4A">
      <w:pPr>
        <w:pStyle w:val="12-Liste"/>
        <w:numPr>
          <w:ilvl w:val="0"/>
          <w:numId w:val="33"/>
        </w:numPr>
      </w:pPr>
      <w:r>
        <w:t>Als Kandidat kann sich jede Person bewerben, die am Tag der Bundestagswahl wählbar ist, d. h. volljährig und Deutscher im Sinne des Grundgesetzes ist.</w:t>
      </w:r>
    </w:p>
    <w:p w:rsidR="00B11A4A" w:rsidRDefault="00B11A4A" w:rsidP="00B11A4A">
      <w:pPr>
        <w:pStyle w:val="12-Liste"/>
        <w:numPr>
          <w:ilvl w:val="0"/>
          <w:numId w:val="33"/>
        </w:numPr>
      </w:pPr>
      <w:r>
        <w:t>Die Person darf in keiner anderen Partei außer in der Alternative für Deutschland Mitglied sein und in keinem anderen Wahlkreis seine Zustimmung zur Benennung als Bewerber für den dortigen Kreiswahlvorschlag erteilt haben.</w:t>
      </w:r>
    </w:p>
    <w:p w:rsidR="00462F11" w:rsidRDefault="00825A21" w:rsidP="00462F11">
      <w:pPr>
        <w:pStyle w:val="12-Liste"/>
        <w:numPr>
          <w:ilvl w:val="0"/>
          <w:numId w:val="33"/>
        </w:numPr>
      </w:pPr>
      <w:r>
        <w:t xml:space="preserve">Die Kandidaten </w:t>
      </w:r>
      <w:r w:rsidR="004E519B">
        <w:t>sollen</w:t>
      </w:r>
      <w:r w:rsidR="00462F11">
        <w:t xml:space="preserve"> </w:t>
      </w:r>
      <w:r>
        <w:t xml:space="preserve">bei der Wahlversammlung dem Versammlungsleiter </w:t>
      </w:r>
      <w:r w:rsidR="00462F11">
        <w:t>die gesetzlich vorgeschriebe</w:t>
      </w:r>
      <w:r w:rsidR="00362E1C">
        <w:t>nen Formulare und das</w:t>
      </w:r>
      <w:r w:rsidR="00462F11">
        <w:t xml:space="preserve"> aktuel</w:t>
      </w:r>
      <w:r w:rsidR="00362E1C">
        <w:t>le polizeiliche Führungszeugnis, nicht älter als drei Monate</w:t>
      </w:r>
      <w:r>
        <w:t xml:space="preserve"> vorlegen</w:t>
      </w:r>
      <w:r w:rsidR="00362E1C">
        <w:t xml:space="preserve">. Bitte beachten Sie zudem Punkt </w:t>
      </w:r>
      <w:r w:rsidR="00CC1D75" w:rsidRPr="002A2B9B">
        <w:rPr>
          <w:i/>
        </w:rPr>
        <w:fldChar w:fldCharType="begin"/>
      </w:r>
      <w:r w:rsidR="00CC1D75" w:rsidRPr="002A2B9B">
        <w:rPr>
          <w:i/>
        </w:rPr>
        <w:instrText xml:space="preserve"> REF _Ref466183319 \r \h </w:instrText>
      </w:r>
      <w:r w:rsidR="00CC1D75" w:rsidRPr="002A2B9B">
        <w:rPr>
          <w:i/>
        </w:rPr>
      </w:r>
      <w:r w:rsidR="00CC1D75">
        <w:rPr>
          <w:i/>
        </w:rPr>
        <w:instrText xml:space="preserve"> \* MERGEFORMAT </w:instrText>
      </w:r>
      <w:r w:rsidR="00CC1D75" w:rsidRPr="002A2B9B">
        <w:rPr>
          <w:i/>
        </w:rPr>
        <w:fldChar w:fldCharType="separate"/>
      </w:r>
      <w:r w:rsidR="00F67869">
        <w:rPr>
          <w:i/>
        </w:rPr>
        <w:t>3</w:t>
      </w:r>
      <w:r w:rsidR="00CC1D75" w:rsidRPr="002A2B9B">
        <w:rPr>
          <w:i/>
        </w:rPr>
        <w:fldChar w:fldCharType="end"/>
      </w:r>
      <w:r w:rsidR="00CC1D75" w:rsidRPr="002A2B9B">
        <w:rPr>
          <w:i/>
        </w:rPr>
        <w:t xml:space="preserve"> </w:t>
      </w:r>
      <w:r w:rsidR="00CC1D75" w:rsidRPr="002A2B9B">
        <w:rPr>
          <w:i/>
        </w:rPr>
        <w:fldChar w:fldCharType="begin"/>
      </w:r>
      <w:r w:rsidR="00CC1D75" w:rsidRPr="002A2B9B">
        <w:rPr>
          <w:i/>
        </w:rPr>
        <w:instrText xml:space="preserve"> REF _Ref466183319 \h </w:instrText>
      </w:r>
      <w:r w:rsidR="00CC1D75" w:rsidRPr="002A2B9B">
        <w:rPr>
          <w:i/>
        </w:rPr>
      </w:r>
      <w:r w:rsidR="00CC1D75">
        <w:rPr>
          <w:i/>
        </w:rPr>
        <w:instrText xml:space="preserve"> \* MERGEFORMAT </w:instrText>
      </w:r>
      <w:r w:rsidR="00CC1D75" w:rsidRPr="002A2B9B">
        <w:rPr>
          <w:i/>
        </w:rPr>
        <w:fldChar w:fldCharType="separate"/>
      </w:r>
      <w:ins w:id="0" w:author="Werner Meier" w:date="2016-11-28T16:16:00Z">
        <w:r w:rsidR="00F67869" w:rsidRPr="00F67869">
          <w:rPr>
            <w:i/>
            <w:rPrChange w:id="1" w:author="Werner Meier" w:date="2016-11-28T16:16:00Z">
              <w:rPr/>
            </w:rPrChange>
          </w:rPr>
          <w:t>Parteiinterne Formulare</w:t>
        </w:r>
      </w:ins>
      <w:del w:id="2" w:author="Werner Meier" w:date="2016-11-28T16:16:00Z">
        <w:r w:rsidR="00CC1D75" w:rsidRPr="002A2B9B" w:rsidDel="00F67869">
          <w:rPr>
            <w:i/>
          </w:rPr>
          <w:delText>Parteiinterne Formulare</w:delText>
        </w:r>
      </w:del>
      <w:r w:rsidR="00CC1D75" w:rsidRPr="002A2B9B">
        <w:rPr>
          <w:i/>
        </w:rPr>
        <w:fldChar w:fldCharType="end"/>
      </w:r>
      <w:r w:rsidR="00462F11">
        <w:t>.</w:t>
      </w:r>
    </w:p>
    <w:p w:rsidR="00462F11" w:rsidRDefault="00462F11" w:rsidP="00462F11">
      <w:pPr>
        <w:pStyle w:val="12-Liste"/>
        <w:numPr>
          <w:ilvl w:val="0"/>
          <w:numId w:val="33"/>
        </w:numPr>
      </w:pPr>
      <w:r w:rsidRPr="00462F11">
        <w:rPr>
          <w:color w:val="FF0000"/>
        </w:rPr>
        <w:t>Wer ist wahlberechtigt?</w:t>
      </w:r>
      <w:r>
        <w:t xml:space="preserve"> In Kurzform:</w:t>
      </w:r>
      <w:r>
        <w:br/>
        <w:t xml:space="preserve">Volljähriger Deutscher mit Hauptwohnsitz im Wahlkreis. Zur Feststellung dieser Stimmberechtigung ist die Kontrolle von </w:t>
      </w:r>
      <w:r w:rsidRPr="00025BF6">
        <w:rPr>
          <w:b/>
        </w:rPr>
        <w:t>Personalausweis</w:t>
      </w:r>
      <w:r>
        <w:t xml:space="preserve"> notwendig. Wer ohne Ausweisdokument zur Aufstellungsversammlung erscheint darf an der Wahl nicht teilnehmen.</w:t>
      </w:r>
    </w:p>
    <w:p w:rsidR="00B11A4A" w:rsidRDefault="00B11A4A" w:rsidP="00B11A4A">
      <w:pPr>
        <w:pStyle w:val="berschrift1"/>
      </w:pPr>
      <w:r>
        <w:t>Gesetzlich geforderte Formulare für den Bewerber</w:t>
      </w:r>
    </w:p>
    <w:p w:rsidR="00B11A4A" w:rsidRPr="00B11A4A" w:rsidRDefault="00B11A4A" w:rsidP="00B11A4A">
      <w:r>
        <w:t>Folgende Formulare sind für die Direktkandidaten-Bewerber gesetzlich vorgeschrieben und stehen zum Download zur Verfügung:</w:t>
      </w:r>
    </w:p>
    <w:p w:rsidR="00B11A4A" w:rsidRDefault="00B11A4A" w:rsidP="00B11A4A">
      <w:pPr>
        <w:pStyle w:val="12-Liste"/>
        <w:numPr>
          <w:ilvl w:val="0"/>
          <w:numId w:val="35"/>
        </w:numPr>
      </w:pPr>
      <w:r w:rsidRPr="00B11A4A">
        <w:t>Zustimmungserklärung für Bewerber eines Kreiswahlvorschlages</w:t>
      </w:r>
      <w:r>
        <w:t>, Anlage 15 BWO</w:t>
      </w:r>
    </w:p>
    <w:p w:rsidR="00B11A4A" w:rsidRDefault="00B11A4A" w:rsidP="00B11A4A">
      <w:pPr>
        <w:pStyle w:val="12-Liste"/>
        <w:numPr>
          <w:ilvl w:val="0"/>
          <w:numId w:val="35"/>
        </w:numPr>
      </w:pPr>
      <w:r>
        <w:t>Bescheinigung der Wählbarkeit, Anlage 16 BWO</w:t>
      </w:r>
    </w:p>
    <w:p w:rsidR="00B11A4A" w:rsidRDefault="00B11A4A" w:rsidP="00B11A4A">
      <w:pPr>
        <w:pStyle w:val="berschrift1"/>
      </w:pPr>
      <w:bookmarkStart w:id="3" w:name="_Ref466183319"/>
      <w:r>
        <w:t>Parteiinterne Formulare</w:t>
      </w:r>
      <w:bookmarkEnd w:id="3"/>
    </w:p>
    <w:p w:rsidR="00B11A4A" w:rsidRDefault="00362E1C" w:rsidP="00B11A4A">
      <w:r>
        <w:t xml:space="preserve">Für eine Bewerbung auf ein </w:t>
      </w:r>
      <w:r w:rsidR="00B11A4A">
        <w:t>Direkt</w:t>
      </w:r>
      <w:r>
        <w:t>mandat</w:t>
      </w:r>
      <w:r w:rsidR="00B11A4A">
        <w:t xml:space="preserve"> </w:t>
      </w:r>
      <w:r>
        <w:t>können</w:t>
      </w:r>
      <w:r w:rsidR="00B11A4A">
        <w:t xml:space="preserve"> Sie vorab de</w:t>
      </w:r>
      <w:r>
        <w:t>m</w:t>
      </w:r>
      <w:r w:rsidR="00B11A4A">
        <w:t xml:space="preserve"> Kreisvorstand eine schriftliche Bewerbung mit </w:t>
      </w:r>
      <w:r>
        <w:t>folgenden Unterlagen zusenden:</w:t>
      </w:r>
    </w:p>
    <w:p w:rsidR="00B11A4A" w:rsidRDefault="00362E1C" w:rsidP="00B11A4A">
      <w:pPr>
        <w:pStyle w:val="12-Liste"/>
        <w:numPr>
          <w:ilvl w:val="0"/>
          <w:numId w:val="36"/>
        </w:numPr>
      </w:pPr>
      <w:r>
        <w:t>Tabellarischer Lebenslauf</w:t>
      </w:r>
    </w:p>
    <w:p w:rsidR="00B11A4A" w:rsidRDefault="00362E1C" w:rsidP="00B11A4A">
      <w:pPr>
        <w:pStyle w:val="12-Liste"/>
        <w:numPr>
          <w:ilvl w:val="0"/>
          <w:numId w:val="36"/>
        </w:numPr>
      </w:pPr>
      <w:bookmarkStart w:id="4" w:name="_Ref466183290"/>
      <w:r>
        <w:t xml:space="preserve">Kenntnisnahme der Satzungsregelungen </w:t>
      </w:r>
      <w:r w:rsidR="00B11A4A" w:rsidRPr="00B11A4A">
        <w:t xml:space="preserve">zur Kandidatur für ein </w:t>
      </w:r>
      <w:bookmarkEnd w:id="4"/>
      <w:r>
        <w:t>Mandat</w:t>
      </w:r>
    </w:p>
    <w:p w:rsidR="00362E1C" w:rsidRDefault="00362E1C" w:rsidP="00362E1C">
      <w:r>
        <w:t>Der Kreisvorstand wird Ihre Unterlagen den Mitgliedern zeitnah zur Kenntnis geben.</w:t>
      </w:r>
    </w:p>
    <w:p w:rsidR="00362E1C" w:rsidRDefault="00825A21" w:rsidP="00362E1C">
      <w:r>
        <w:t xml:space="preserve">Hinweis: </w:t>
      </w:r>
      <w:r w:rsidRPr="00825A21">
        <w:t xml:space="preserve">Spontanbewerbungen </w:t>
      </w:r>
      <w:r>
        <w:t>auf der Wahlversammlung sind auch ohne eine wünschenswerte vorherige Bewerbung rechtlich zulässig</w:t>
      </w:r>
      <w:r w:rsidRPr="00825A21">
        <w:t>.</w:t>
      </w:r>
    </w:p>
    <w:p w:rsidR="00462F11" w:rsidRPr="00462F11" w:rsidRDefault="00462F11" w:rsidP="00362E1C">
      <w:pPr>
        <w:pStyle w:val="Titel-klein"/>
        <w:keepNext/>
        <w:rPr>
          <w:sz w:val="24"/>
        </w:rPr>
      </w:pPr>
      <w:r w:rsidRPr="00462F11">
        <w:rPr>
          <w:sz w:val="24"/>
        </w:rPr>
        <w:lastRenderedPageBreak/>
        <w:t>Die folgenden Punkte müssen nicht mit der Einladung/TO versandt werden und sind eher für die Vorbereitung und Protokollierung wichtig:</w:t>
      </w:r>
    </w:p>
    <w:p w:rsidR="00462F11" w:rsidRDefault="00462F11" w:rsidP="00462F11">
      <w:pPr>
        <w:pStyle w:val="berschrift1"/>
      </w:pPr>
      <w:r>
        <w:t>Hinweise zur Planung der Aufstellungsversammlung</w:t>
      </w:r>
    </w:p>
    <w:p w:rsidR="00462F11" w:rsidRDefault="00462F11" w:rsidP="00462F11">
      <w:pPr>
        <w:pStyle w:val="12-Liste"/>
        <w:numPr>
          <w:ilvl w:val="0"/>
          <w:numId w:val="34"/>
        </w:numPr>
      </w:pPr>
      <w:r>
        <w:t xml:space="preserve">Die </w:t>
      </w:r>
      <w:r w:rsidRPr="00B11A4A">
        <w:t>Ladungsfrist</w:t>
      </w:r>
      <w:r>
        <w:t xml:space="preserve"> zur Aufstellungsversammlung beträgt mindestens vier Wochen.</w:t>
      </w:r>
    </w:p>
    <w:p w:rsidR="00462F11" w:rsidRDefault="00462F11" w:rsidP="00462F11">
      <w:pPr>
        <w:pStyle w:val="12-Liste"/>
        <w:numPr>
          <w:ilvl w:val="0"/>
          <w:numId w:val="34"/>
        </w:numPr>
      </w:pPr>
      <w:r>
        <w:t>Der Landesvorstand ist in die Planung und Durchführung der Versammlung einzubinden.</w:t>
      </w:r>
    </w:p>
    <w:p w:rsidR="00462F11" w:rsidRDefault="00462F11" w:rsidP="00462F11">
      <w:pPr>
        <w:pStyle w:val="12-Liste"/>
        <w:numPr>
          <w:ilvl w:val="0"/>
          <w:numId w:val="34"/>
        </w:numPr>
      </w:pPr>
      <w:r>
        <w:t xml:space="preserve">Stimmberechtigt ist jedes Parteimitglied, welches zum Zeitpunkt der Wahlversammlung bei der kommenden Bundestagswahl im Wahlkreis wählen darf. Die Liste der im Wahlkreis wohnhaften Mitglieder ist mit ausreichendem Vorlauf bei der </w:t>
      </w:r>
      <w:r w:rsidR="00F274C5">
        <w:fldChar w:fldCharType="begin"/>
      </w:r>
      <w:r w:rsidR="00F274C5">
        <w:instrText xml:space="preserve"> HYPERLINK "mailto:mitgliederverwaltung@afdbayern.de" </w:instrText>
      </w:r>
      <w:ins w:id="5" w:author="Werner Meier" w:date="2016-11-28T16:16:00Z"/>
      <w:r w:rsidR="00F274C5">
        <w:fldChar w:fldCharType="separate"/>
      </w:r>
      <w:r w:rsidRPr="00D3567B">
        <w:rPr>
          <w:rStyle w:val="Hyperlink"/>
        </w:rPr>
        <w:t>mitgliederverwaltung@afdbayern.de</w:t>
      </w:r>
      <w:r w:rsidR="00F274C5">
        <w:rPr>
          <w:rStyle w:val="Hyperlink"/>
        </w:rPr>
        <w:fldChar w:fldCharType="end"/>
      </w:r>
      <w:r>
        <w:t xml:space="preserve"> anzufordern.</w:t>
      </w:r>
    </w:p>
    <w:p w:rsidR="00462F11" w:rsidRDefault="00462F11" w:rsidP="00462F11">
      <w:pPr>
        <w:pStyle w:val="12-Liste"/>
        <w:numPr>
          <w:ilvl w:val="0"/>
          <w:numId w:val="34"/>
        </w:numPr>
      </w:pPr>
      <w:r>
        <w:t>Nach BWO ist die „Stimmberechtigung aller Erschienenen“ nachzuweisen.</w:t>
      </w:r>
      <w:r>
        <w:br/>
        <w:t>Die Einlasskontrolle sollte deshalb wie folgt aussehen:</w:t>
      </w:r>
      <w:r>
        <w:br/>
        <w:t>- Mitgliederlisten mit Adresse</w:t>
      </w:r>
      <w:r>
        <w:br/>
        <w:t>- Personalausweis-Kontrolle mit Abgleich des Wohnsitzes und</w:t>
      </w:r>
      <w:r>
        <w:br/>
        <w:t>- Unterschrift des Mitglieds auf der Mitgliederliste zur Bestätigung der Angaben</w:t>
      </w:r>
      <w:r>
        <w:rPr>
          <w:rStyle w:val="Funotenzeichen"/>
        </w:rPr>
        <w:footnoteReference w:id="2"/>
      </w:r>
    </w:p>
    <w:p w:rsidR="00B11A4A" w:rsidRDefault="00A8218A" w:rsidP="00A8218A">
      <w:pPr>
        <w:pStyle w:val="berschrift1"/>
      </w:pPr>
      <w:r>
        <w:t>Weitere wichtige Formulare</w:t>
      </w:r>
    </w:p>
    <w:p w:rsidR="00A8218A" w:rsidRDefault="00A8218A" w:rsidP="00A8218A">
      <w:r>
        <w:t>Nach der durchgeführten Wahl sind ferner folgende Formulare auszufüllen:</w:t>
      </w:r>
    </w:p>
    <w:p w:rsidR="00A8218A" w:rsidRDefault="00A8218A" w:rsidP="00A8218A">
      <w:pPr>
        <w:pStyle w:val="12-Liste"/>
        <w:numPr>
          <w:ilvl w:val="0"/>
          <w:numId w:val="38"/>
        </w:numPr>
      </w:pPr>
      <w:r w:rsidRPr="00A8218A">
        <w:t>Niederschrift über die Mitgliederversammlung zur Aufstellung des Wahlkreisbewerbers Anlage 17 BWO</w:t>
      </w:r>
      <w:r>
        <w:br/>
        <w:t>(Versammlungsleiter/Vertrauensperson &amp; Stellvertreter/Schriftführer)</w:t>
      </w:r>
    </w:p>
    <w:p w:rsidR="00A8218A" w:rsidRDefault="00A8218A" w:rsidP="00A8218A">
      <w:pPr>
        <w:pStyle w:val="12-Liste"/>
        <w:numPr>
          <w:ilvl w:val="0"/>
          <w:numId w:val="38"/>
        </w:numPr>
      </w:pPr>
      <w:r w:rsidRPr="00A8218A">
        <w:t>Versicherung an Eides statt - Anlage 18 BWO</w:t>
      </w:r>
      <w:bookmarkStart w:id="6" w:name="_GoBack"/>
      <w:bookmarkEnd w:id="6"/>
      <w:r>
        <w:br/>
        <w:t>(Versammlungsleiter/Vertrauensperson &amp; Stellvertreter)</w:t>
      </w:r>
    </w:p>
    <w:p w:rsidR="00A8218A" w:rsidRDefault="00A8218A" w:rsidP="00A8218A">
      <w:pPr>
        <w:pStyle w:val="12-Liste"/>
        <w:numPr>
          <w:ilvl w:val="0"/>
          <w:numId w:val="38"/>
        </w:numPr>
      </w:pPr>
      <w:r w:rsidRPr="00A8218A">
        <w:t>Kreiswahlvorschlag - Anlage 13 BWO</w:t>
      </w:r>
      <w:r>
        <w:br/>
        <w:t>(Vertrauensperson &amp; Stellvertreter/Landesvorstand)</w:t>
      </w:r>
    </w:p>
    <w:p w:rsidR="00A8218A" w:rsidRPr="00A8218A" w:rsidRDefault="00A8218A" w:rsidP="00A8218A"/>
    <w:p w:rsidR="00B11A4A" w:rsidRDefault="00B11A4A" w:rsidP="00B11A4A">
      <w:r>
        <w:t>Die oben beschriebenen Unterlagen und Formulare stehen unter anderem hier zum Download bereit:</w:t>
      </w:r>
    </w:p>
    <w:p w:rsidR="00B11A4A" w:rsidRDefault="00F274C5" w:rsidP="00B11A4A">
      <w:r>
        <w:fldChar w:fldCharType="begin"/>
      </w:r>
      <w:r>
        <w:instrText xml:space="preserve"> HYPERLINK "http://www.afdbayern.de/unterlagen-aufstellungsversammlung-bundestagswahl/" </w:instrText>
      </w:r>
      <w:ins w:id="7" w:author="Werner Meier" w:date="2016-11-28T16:16:00Z"/>
      <w:r>
        <w:fldChar w:fldCharType="separate"/>
      </w:r>
      <w:r w:rsidR="00A8218A" w:rsidRPr="0062759B">
        <w:rPr>
          <w:rStyle w:val="Hyperlink"/>
        </w:rPr>
        <w:t>http://www.afdbayern.de/unterlagen-aufstellungsversammlung-bundestagswahl/</w:t>
      </w:r>
      <w:r>
        <w:rPr>
          <w:rStyle w:val="Hyperlink"/>
        </w:rPr>
        <w:fldChar w:fldCharType="end"/>
      </w:r>
    </w:p>
    <w:p w:rsidR="00A8218A" w:rsidRDefault="00A8218A" w:rsidP="00B11A4A"/>
    <w:sectPr w:rsidR="00A8218A" w:rsidSect="00B11A4A">
      <w:type w:val="continuous"/>
      <w:pgSz w:w="11906" w:h="16838" w:code="9"/>
      <w:pgMar w:top="1701" w:right="1418" w:bottom="1985"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74C5" w:rsidRDefault="00F274C5" w:rsidP="00F80187">
      <w:pPr>
        <w:spacing w:after="0" w:line="240" w:lineRule="auto"/>
      </w:pPr>
      <w:r>
        <w:separator/>
      </w:r>
    </w:p>
    <w:p w:rsidR="00F274C5" w:rsidRDefault="00F274C5"/>
    <w:p w:rsidR="00F274C5" w:rsidRDefault="00F274C5"/>
  </w:endnote>
  <w:endnote w:type="continuationSeparator" w:id="0">
    <w:p w:rsidR="00F274C5" w:rsidRDefault="00F274C5" w:rsidP="00F80187">
      <w:pPr>
        <w:spacing w:after="0" w:line="240" w:lineRule="auto"/>
      </w:pPr>
      <w:r>
        <w:continuationSeparator/>
      </w:r>
    </w:p>
    <w:p w:rsidR="00F274C5" w:rsidRDefault="00F274C5"/>
    <w:p w:rsidR="00F274C5" w:rsidRDefault="00F274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4AE" w:rsidRPr="00B214AE" w:rsidRDefault="00B214AE" w:rsidP="001C3D63">
    <w:pPr>
      <w:pStyle w:val="Fuzeile"/>
      <w:tabs>
        <w:tab w:val="clear" w:pos="4536"/>
        <w:tab w:val="center" w:pos="4253"/>
        <w:tab w:val="left" w:pos="8222"/>
      </w:tabs>
      <w:jc w:val="center"/>
      <w:rPr>
        <w:color w:val="548DD4"/>
      </w:rPr>
    </w:pPr>
    <w:r w:rsidRPr="00B214AE">
      <w:rPr>
        <w:color w:val="548DD4"/>
      </w:rPr>
      <w:t xml:space="preserve">Seite </w:t>
    </w:r>
    <w:r w:rsidRPr="00B214AE">
      <w:rPr>
        <w:color w:val="548DD4"/>
      </w:rPr>
      <w:fldChar w:fldCharType="begin"/>
    </w:r>
    <w:r w:rsidRPr="00B214AE">
      <w:rPr>
        <w:color w:val="548DD4"/>
      </w:rPr>
      <w:instrText>PAGE   \* MERGEFORMAT</w:instrText>
    </w:r>
    <w:r w:rsidRPr="00B214AE">
      <w:rPr>
        <w:color w:val="548DD4"/>
      </w:rPr>
      <w:fldChar w:fldCharType="separate"/>
    </w:r>
    <w:r w:rsidR="00F67869">
      <w:rPr>
        <w:noProof/>
        <w:color w:val="548DD4"/>
      </w:rPr>
      <w:t>2</w:t>
    </w:r>
    <w:r w:rsidRPr="00B214AE">
      <w:rPr>
        <w:color w:val="548DD4"/>
      </w:rPr>
      <w:fldChar w:fldCharType="end"/>
    </w:r>
    <w:r w:rsidRPr="00B214AE">
      <w:rPr>
        <w:color w:val="548DD4"/>
      </w:rPr>
      <w:t xml:space="preserve"> | </w:t>
    </w:r>
    <w:r w:rsidRPr="00B214AE">
      <w:rPr>
        <w:color w:val="548DD4"/>
      </w:rPr>
      <w:fldChar w:fldCharType="begin"/>
    </w:r>
    <w:r w:rsidRPr="00B214AE">
      <w:rPr>
        <w:color w:val="548DD4"/>
      </w:rPr>
      <w:instrText>NUMPAGES  \* Arabic  \* MERGEFORMAT</w:instrText>
    </w:r>
    <w:r w:rsidRPr="00B214AE">
      <w:rPr>
        <w:color w:val="548DD4"/>
      </w:rPr>
      <w:fldChar w:fldCharType="separate"/>
    </w:r>
    <w:r w:rsidR="00F67869">
      <w:rPr>
        <w:noProof/>
        <w:color w:val="548DD4"/>
      </w:rPr>
      <w:t>3</w:t>
    </w:r>
    <w:r w:rsidRPr="00B214AE">
      <w:rPr>
        <w:color w:val="548DD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73C" w:rsidRPr="007521F8" w:rsidRDefault="0035523D" w:rsidP="00307E82">
    <w:pPr>
      <w:pStyle w:val="Fuzeile"/>
      <w:pBdr>
        <w:top w:val="single" w:sz="4" w:space="1" w:color="auto"/>
      </w:pBdr>
      <w:tabs>
        <w:tab w:val="clear" w:pos="9072"/>
        <w:tab w:val="right" w:pos="9355"/>
      </w:tabs>
      <w:spacing w:before="120"/>
      <w:rPr>
        <w:rFonts w:cs="Tahoma"/>
        <w:sz w:val="16"/>
      </w:rPr>
    </w:pPr>
    <w:r>
      <w:rPr>
        <w:rFonts w:cs="Tahoma"/>
        <w:sz w:val="16"/>
      </w:rPr>
      <w:t xml:space="preserve">Stand </w:t>
    </w:r>
    <w:r w:rsidR="00B726BF">
      <w:rPr>
        <w:rFonts w:cs="Tahoma"/>
        <w:sz w:val="16"/>
      </w:rPr>
      <w:t>06.11.</w:t>
    </w:r>
    <w:r>
      <w:rPr>
        <w:rFonts w:cs="Tahoma"/>
        <w:sz w:val="16"/>
      </w:rPr>
      <w:t>2016</w:t>
    </w:r>
    <w:r w:rsidR="00307E82">
      <w:rPr>
        <w:rFonts w:cs="Tahoma"/>
        <w:sz w:val="16"/>
      </w:rPr>
      <w:tab/>
    </w:r>
    <w:r w:rsidR="00307E82">
      <w:rPr>
        <w:rFonts w:cs="Tahoma"/>
        <w:sz w:val="16"/>
      </w:rPr>
      <w:tab/>
    </w:r>
    <w:r w:rsidR="00307E82" w:rsidRPr="00C72341">
      <w:rPr>
        <w:rFonts w:asciiTheme="majorHAnsi" w:hAnsiTheme="majorHAnsi"/>
        <w:b/>
        <w:szCs w:val="18"/>
      </w:rPr>
      <w:t xml:space="preserve">Seite </w:t>
    </w:r>
    <w:r w:rsidR="00307E82" w:rsidRPr="00C72341">
      <w:rPr>
        <w:rFonts w:asciiTheme="majorHAnsi" w:hAnsiTheme="majorHAnsi"/>
        <w:b/>
        <w:szCs w:val="18"/>
      </w:rPr>
      <w:fldChar w:fldCharType="begin"/>
    </w:r>
    <w:r w:rsidR="00307E82" w:rsidRPr="00C72341">
      <w:rPr>
        <w:rFonts w:asciiTheme="majorHAnsi" w:hAnsiTheme="majorHAnsi"/>
        <w:b/>
        <w:szCs w:val="18"/>
      </w:rPr>
      <w:instrText>PAGE   \* MERGEFORMAT</w:instrText>
    </w:r>
    <w:r w:rsidR="00307E82" w:rsidRPr="00C72341">
      <w:rPr>
        <w:rFonts w:asciiTheme="majorHAnsi" w:hAnsiTheme="majorHAnsi"/>
        <w:b/>
        <w:szCs w:val="18"/>
      </w:rPr>
      <w:fldChar w:fldCharType="separate"/>
    </w:r>
    <w:r w:rsidR="00F67869">
      <w:rPr>
        <w:rFonts w:asciiTheme="majorHAnsi" w:hAnsiTheme="majorHAnsi"/>
        <w:b/>
        <w:noProof/>
        <w:szCs w:val="18"/>
      </w:rPr>
      <w:t>1</w:t>
    </w:r>
    <w:r w:rsidR="00307E82" w:rsidRPr="00C72341">
      <w:rPr>
        <w:rFonts w:asciiTheme="majorHAnsi" w:hAnsiTheme="majorHAnsi"/>
        <w:b/>
        <w:szCs w:val="18"/>
      </w:rPr>
      <w:fldChar w:fldCharType="end"/>
    </w:r>
    <w:r w:rsidR="00307E82" w:rsidRPr="00C72341">
      <w:rPr>
        <w:rFonts w:asciiTheme="majorHAnsi" w:hAnsiTheme="majorHAnsi"/>
        <w:b/>
        <w:szCs w:val="18"/>
      </w:rPr>
      <w:t xml:space="preserve"> | </w:t>
    </w:r>
    <w:r w:rsidR="00307E82" w:rsidRPr="00C72341">
      <w:rPr>
        <w:rFonts w:asciiTheme="majorHAnsi" w:hAnsiTheme="majorHAnsi"/>
        <w:b/>
        <w:szCs w:val="18"/>
      </w:rPr>
      <w:fldChar w:fldCharType="begin"/>
    </w:r>
    <w:r w:rsidR="00307E82" w:rsidRPr="00C72341">
      <w:rPr>
        <w:rFonts w:asciiTheme="majorHAnsi" w:hAnsiTheme="majorHAnsi"/>
        <w:b/>
        <w:szCs w:val="18"/>
      </w:rPr>
      <w:instrText>NUMPAGES  \* Arabic  \* MERGEFORMAT</w:instrText>
    </w:r>
    <w:r w:rsidR="00307E82" w:rsidRPr="00C72341">
      <w:rPr>
        <w:rFonts w:asciiTheme="majorHAnsi" w:hAnsiTheme="majorHAnsi"/>
        <w:b/>
        <w:szCs w:val="18"/>
      </w:rPr>
      <w:fldChar w:fldCharType="separate"/>
    </w:r>
    <w:r w:rsidR="00F67869">
      <w:rPr>
        <w:rFonts w:asciiTheme="majorHAnsi" w:hAnsiTheme="majorHAnsi"/>
        <w:b/>
        <w:noProof/>
        <w:szCs w:val="18"/>
      </w:rPr>
      <w:t>3</w:t>
    </w:r>
    <w:r w:rsidR="00307E82" w:rsidRPr="00C72341">
      <w:rPr>
        <w:rFonts w:asciiTheme="majorHAnsi" w:hAnsiTheme="majorHAnsi"/>
        <w:b/>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74C5" w:rsidRDefault="00F274C5" w:rsidP="00F80187">
      <w:pPr>
        <w:spacing w:after="0" w:line="240" w:lineRule="auto"/>
      </w:pPr>
      <w:r>
        <w:separator/>
      </w:r>
    </w:p>
  </w:footnote>
  <w:footnote w:type="continuationSeparator" w:id="0">
    <w:p w:rsidR="00F274C5" w:rsidRDefault="00F274C5" w:rsidP="00F80187">
      <w:pPr>
        <w:spacing w:after="0" w:line="240" w:lineRule="auto"/>
      </w:pPr>
      <w:r>
        <w:continuationSeparator/>
      </w:r>
    </w:p>
    <w:p w:rsidR="00F274C5" w:rsidRDefault="00F274C5"/>
    <w:p w:rsidR="00F274C5" w:rsidRDefault="00F274C5"/>
  </w:footnote>
  <w:footnote w:id="1">
    <w:p w:rsidR="00E85123" w:rsidRDefault="00E85123">
      <w:pPr>
        <w:pStyle w:val="Funotentext"/>
      </w:pPr>
      <w:r>
        <w:rPr>
          <w:rStyle w:val="Funotenzeichen"/>
        </w:rPr>
        <w:footnoteRef/>
      </w:r>
      <w:r>
        <w:t xml:space="preserve"> Hinweis: Die Vertrauensperson und der Stellvertreter unterzeichnen in der Regel auch die Versicherung an Eides statt. Alternativ kann </w:t>
      </w:r>
      <w:r w:rsidR="005F4EF9">
        <w:t xml:space="preserve">die Mitgliederversammlung </w:t>
      </w:r>
      <w:r>
        <w:t xml:space="preserve">diese Aufgabe aber auch zwei anderen Teilnehmern der Versammlung </w:t>
      </w:r>
      <w:r w:rsidR="005F4EF9">
        <w:t>übertragen (=&gt; Wahl)</w:t>
      </w:r>
      <w:r>
        <w:t>.</w:t>
      </w:r>
    </w:p>
  </w:footnote>
  <w:footnote w:id="2">
    <w:p w:rsidR="00462F11" w:rsidRDefault="00462F11">
      <w:pPr>
        <w:pStyle w:val="Funotentext"/>
      </w:pPr>
      <w:r>
        <w:rPr>
          <w:rStyle w:val="Funotenzeichen"/>
        </w:rPr>
        <w:footnoteRef/>
      </w:r>
      <w:r>
        <w:t xml:space="preserve"> Bei Abweichungen des Wohnortes MG-Liste zu Personalausweis keine Teilnahme an Wahl möglich, es sei denn das Mitglied kann eine entsprechende amtliche Bescheinigung/Melderegisterauskunft vorlegen.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3340" w:rsidRPr="00281809" w:rsidRDefault="00F45B2C" w:rsidP="005F33F7">
    <w:pPr>
      <w:pStyle w:val="Kopfzeile"/>
    </w:pPr>
    <w:r w:rsidRPr="00794B51">
      <w:rPr>
        <w:rFonts w:ascii="Cambria" w:eastAsia="Times New Roman" w:hAnsi="Cambria"/>
        <w:b/>
        <w:bCs/>
        <w:noProof/>
        <w:color w:val="4F81BD"/>
        <w:sz w:val="24"/>
        <w:szCs w:val="26"/>
        <w:lang w:eastAsia="de-DE"/>
      </w:rPr>
      <w:drawing>
        <wp:anchor distT="0" distB="0" distL="114300" distR="114300" simplePos="0" relativeHeight="251658240" behindDoc="1" locked="0" layoutInCell="1" allowOverlap="1" wp14:anchorId="06534898" wp14:editId="2E5A28D6">
          <wp:simplePos x="0" y="0"/>
          <wp:positionH relativeFrom="margin">
            <wp:align>right</wp:align>
          </wp:positionH>
          <wp:positionV relativeFrom="paragraph">
            <wp:posOffset>-102870</wp:posOffset>
          </wp:positionV>
          <wp:extent cx="609498" cy="280369"/>
          <wp:effectExtent l="0" t="0" r="635" b="571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D_Logo.200x9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09498" cy="280369"/>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0D9F" w:rsidRPr="007521F8" w:rsidRDefault="00307E82" w:rsidP="00360D9F">
    <w:pPr>
      <w:tabs>
        <w:tab w:val="center" w:pos="4536"/>
        <w:tab w:val="right" w:pos="9072"/>
      </w:tabs>
      <w:spacing w:after="0" w:line="240" w:lineRule="auto"/>
      <w:rPr>
        <w:rFonts w:ascii="Tahoma" w:hAnsi="Tahoma" w:cs="Tahoma"/>
      </w:rPr>
    </w:pPr>
    <w:r>
      <w:rPr>
        <w:noProof/>
        <w:lang w:eastAsia="de-DE"/>
      </w:rPr>
      <w:drawing>
        <wp:anchor distT="0" distB="0" distL="114300" distR="114300" simplePos="0" relativeHeight="251660288" behindDoc="0" locked="0" layoutInCell="1" allowOverlap="1" wp14:anchorId="65001814" wp14:editId="4FA8AC9A">
          <wp:simplePos x="0" y="0"/>
          <wp:positionH relativeFrom="margin">
            <wp:posOffset>4826000</wp:posOffset>
          </wp:positionH>
          <wp:positionV relativeFrom="paragraph">
            <wp:posOffset>-17145</wp:posOffset>
          </wp:positionV>
          <wp:extent cx="1055961" cy="485775"/>
          <wp:effectExtent l="0" t="0" r="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D Bayern Logo Version3.200x92.tif"/>
                  <pic:cNvPicPr/>
                </pic:nvPicPr>
                <pic:blipFill>
                  <a:blip r:embed="rId1">
                    <a:extLst>
                      <a:ext uri="{28A0092B-C50C-407E-A947-70E740481C1C}">
                        <a14:useLocalDpi xmlns:a14="http://schemas.microsoft.com/office/drawing/2010/main" val="0"/>
                      </a:ext>
                    </a:extLst>
                  </a:blip>
                  <a:stretch>
                    <a:fillRect/>
                  </a:stretch>
                </pic:blipFill>
                <pic:spPr>
                  <a:xfrm>
                    <a:off x="0" y="0"/>
                    <a:ext cx="1055961" cy="485775"/>
                  </a:xfrm>
                  <a:prstGeom prst="rect">
                    <a:avLst/>
                  </a:prstGeom>
                </pic:spPr>
              </pic:pic>
            </a:graphicData>
          </a:graphic>
          <wp14:sizeRelH relativeFrom="margin">
            <wp14:pctWidth>0</wp14:pctWidth>
          </wp14:sizeRelH>
          <wp14:sizeRelV relativeFrom="margin">
            <wp14:pctHeight>0</wp14:pctHeight>
          </wp14:sizeRelV>
        </wp:anchor>
      </w:drawing>
    </w:r>
    <w:r w:rsidR="00360D9F" w:rsidRPr="007521F8">
      <w:rPr>
        <w:rFonts w:ascii="Tahoma" w:hAnsi="Tahoma" w:cs="Tahoma"/>
      </w:rPr>
      <w:t>Alternative für Deutschland</w:t>
    </w:r>
  </w:p>
  <w:p w:rsidR="00360D9F" w:rsidRPr="007521F8" w:rsidRDefault="00E32C4A" w:rsidP="00360D9F">
    <w:pPr>
      <w:tabs>
        <w:tab w:val="left" w:pos="3530"/>
      </w:tabs>
      <w:spacing w:after="0" w:line="240" w:lineRule="auto"/>
      <w:rPr>
        <w:rFonts w:ascii="Tahoma" w:hAnsi="Tahoma" w:cs="Tahoma"/>
      </w:rPr>
    </w:pPr>
    <w:r>
      <w:rPr>
        <w:rFonts w:ascii="Tahoma" w:hAnsi="Tahoma" w:cs="Tahoma"/>
      </w:rPr>
      <w:t xml:space="preserve">Kreisverband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464488C"/>
    <w:lvl w:ilvl="0">
      <w:start w:val="1"/>
      <w:numFmt w:val="bullet"/>
      <w:pStyle w:val="Aufzhlungszeichen"/>
      <w:lvlText w:val=""/>
      <w:lvlJc w:val="left"/>
      <w:pPr>
        <w:ind w:left="360" w:hanging="360"/>
      </w:pPr>
      <w:rPr>
        <w:rFonts w:ascii="Wingdings" w:hAnsi="Wingdings" w:hint="default"/>
      </w:rPr>
    </w:lvl>
  </w:abstractNum>
  <w:abstractNum w:abstractNumId="1" w15:restartNumberingAfterBreak="0">
    <w:nsid w:val="03200512"/>
    <w:multiLevelType w:val="hybridMultilevel"/>
    <w:tmpl w:val="0F688EC2"/>
    <w:lvl w:ilvl="0" w:tplc="2C063218">
      <w:start w:val="151"/>
      <w:numFmt w:val="bullet"/>
      <w:lvlText w:val="-"/>
      <w:lvlJc w:val="left"/>
      <w:pPr>
        <w:ind w:left="720" w:hanging="360"/>
      </w:pPr>
      <w:rPr>
        <w:rFonts w:ascii="Georgia" w:eastAsia="Calibri" w:hAnsi="Georgi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FF0380"/>
    <w:multiLevelType w:val="hybridMultilevel"/>
    <w:tmpl w:val="03C4F9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5763F32"/>
    <w:multiLevelType w:val="hybridMultilevel"/>
    <w:tmpl w:val="345E65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87115EB"/>
    <w:multiLevelType w:val="hybridMultilevel"/>
    <w:tmpl w:val="C862DDD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22415F3"/>
    <w:multiLevelType w:val="hybridMultilevel"/>
    <w:tmpl w:val="9C54AEFC"/>
    <w:lvl w:ilvl="0" w:tplc="5E44DDA2">
      <w:start w:val="1"/>
      <w:numFmt w:val="bullet"/>
      <w:pStyle w:val="AufgezhltBemerkungText"/>
      <w:lvlText w:val=""/>
      <w:lvlJc w:val="left"/>
      <w:pPr>
        <w:ind w:left="1797" w:hanging="360"/>
      </w:pPr>
      <w:rPr>
        <w:rFonts w:ascii="Wingdings" w:hAnsi="Wingdings" w:hint="default"/>
      </w:rPr>
    </w:lvl>
    <w:lvl w:ilvl="1" w:tplc="04070003" w:tentative="1">
      <w:start w:val="1"/>
      <w:numFmt w:val="bullet"/>
      <w:lvlText w:val="o"/>
      <w:lvlJc w:val="left"/>
      <w:pPr>
        <w:ind w:left="2517" w:hanging="360"/>
      </w:pPr>
      <w:rPr>
        <w:rFonts w:ascii="Courier New" w:hAnsi="Courier New" w:cs="Courier New" w:hint="default"/>
      </w:rPr>
    </w:lvl>
    <w:lvl w:ilvl="2" w:tplc="04070005" w:tentative="1">
      <w:start w:val="1"/>
      <w:numFmt w:val="bullet"/>
      <w:lvlText w:val=""/>
      <w:lvlJc w:val="left"/>
      <w:pPr>
        <w:ind w:left="3237" w:hanging="360"/>
      </w:pPr>
      <w:rPr>
        <w:rFonts w:ascii="Wingdings" w:hAnsi="Wingdings" w:hint="default"/>
      </w:rPr>
    </w:lvl>
    <w:lvl w:ilvl="3" w:tplc="04070001" w:tentative="1">
      <w:start w:val="1"/>
      <w:numFmt w:val="bullet"/>
      <w:lvlText w:val=""/>
      <w:lvlJc w:val="left"/>
      <w:pPr>
        <w:ind w:left="3957" w:hanging="360"/>
      </w:pPr>
      <w:rPr>
        <w:rFonts w:ascii="Symbol" w:hAnsi="Symbol" w:hint="default"/>
      </w:rPr>
    </w:lvl>
    <w:lvl w:ilvl="4" w:tplc="04070003" w:tentative="1">
      <w:start w:val="1"/>
      <w:numFmt w:val="bullet"/>
      <w:lvlText w:val="o"/>
      <w:lvlJc w:val="left"/>
      <w:pPr>
        <w:ind w:left="4677" w:hanging="360"/>
      </w:pPr>
      <w:rPr>
        <w:rFonts w:ascii="Courier New" w:hAnsi="Courier New" w:cs="Courier New" w:hint="default"/>
      </w:rPr>
    </w:lvl>
    <w:lvl w:ilvl="5" w:tplc="04070005" w:tentative="1">
      <w:start w:val="1"/>
      <w:numFmt w:val="bullet"/>
      <w:lvlText w:val=""/>
      <w:lvlJc w:val="left"/>
      <w:pPr>
        <w:ind w:left="5397" w:hanging="360"/>
      </w:pPr>
      <w:rPr>
        <w:rFonts w:ascii="Wingdings" w:hAnsi="Wingdings" w:hint="default"/>
      </w:rPr>
    </w:lvl>
    <w:lvl w:ilvl="6" w:tplc="04070001" w:tentative="1">
      <w:start w:val="1"/>
      <w:numFmt w:val="bullet"/>
      <w:lvlText w:val=""/>
      <w:lvlJc w:val="left"/>
      <w:pPr>
        <w:ind w:left="6117" w:hanging="360"/>
      </w:pPr>
      <w:rPr>
        <w:rFonts w:ascii="Symbol" w:hAnsi="Symbol" w:hint="default"/>
      </w:rPr>
    </w:lvl>
    <w:lvl w:ilvl="7" w:tplc="04070003" w:tentative="1">
      <w:start w:val="1"/>
      <w:numFmt w:val="bullet"/>
      <w:lvlText w:val="o"/>
      <w:lvlJc w:val="left"/>
      <w:pPr>
        <w:ind w:left="6837" w:hanging="360"/>
      </w:pPr>
      <w:rPr>
        <w:rFonts w:ascii="Courier New" w:hAnsi="Courier New" w:cs="Courier New" w:hint="default"/>
      </w:rPr>
    </w:lvl>
    <w:lvl w:ilvl="8" w:tplc="04070005" w:tentative="1">
      <w:start w:val="1"/>
      <w:numFmt w:val="bullet"/>
      <w:lvlText w:val=""/>
      <w:lvlJc w:val="left"/>
      <w:pPr>
        <w:ind w:left="7557" w:hanging="360"/>
      </w:pPr>
      <w:rPr>
        <w:rFonts w:ascii="Wingdings" w:hAnsi="Wingdings" w:hint="default"/>
      </w:rPr>
    </w:lvl>
  </w:abstractNum>
  <w:abstractNum w:abstractNumId="6" w15:restartNumberingAfterBreak="0">
    <w:nsid w:val="13500D6E"/>
    <w:multiLevelType w:val="hybridMultilevel"/>
    <w:tmpl w:val="67E07A64"/>
    <w:lvl w:ilvl="0" w:tplc="AE3E3414">
      <w:start w:val="1"/>
      <w:numFmt w:val="decimal"/>
      <w:pStyle w:val="berschrift8"/>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B3F090B"/>
    <w:multiLevelType w:val="hybridMultilevel"/>
    <w:tmpl w:val="21F289D8"/>
    <w:lvl w:ilvl="0" w:tplc="C9020136">
      <w:start w:val="1"/>
      <w:numFmt w:val="decimal"/>
      <w:pStyle w:val="12-Liste"/>
      <w:lvlText w:val="(%1)"/>
      <w:lvlJc w:val="left"/>
      <w:pPr>
        <w:ind w:left="786"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0F76974"/>
    <w:multiLevelType w:val="hybridMultilevel"/>
    <w:tmpl w:val="5F84AED0"/>
    <w:lvl w:ilvl="0" w:tplc="179C0182">
      <w:start w:val="27"/>
      <w:numFmt w:val="bullet"/>
      <w:pStyle w:val="AufgezhltBemerkung"/>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366B99"/>
    <w:multiLevelType w:val="hybridMultilevel"/>
    <w:tmpl w:val="B614C442"/>
    <w:lvl w:ilvl="0" w:tplc="AEA8E334">
      <w:start w:val="1"/>
      <w:numFmt w:val="decimal"/>
      <w:pStyle w:val="AufzhlungThesen"/>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5B24B42"/>
    <w:multiLevelType w:val="hybridMultilevel"/>
    <w:tmpl w:val="ADE6C5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5BC5721"/>
    <w:multiLevelType w:val="hybridMultilevel"/>
    <w:tmpl w:val="C0A4E59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622134D"/>
    <w:multiLevelType w:val="hybridMultilevel"/>
    <w:tmpl w:val="648CD2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BAD45B9"/>
    <w:multiLevelType w:val="hybridMultilevel"/>
    <w:tmpl w:val="33E8C7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E941CDA"/>
    <w:multiLevelType w:val="hybridMultilevel"/>
    <w:tmpl w:val="084CB1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F213031"/>
    <w:multiLevelType w:val="hybridMultilevel"/>
    <w:tmpl w:val="540849D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428204E"/>
    <w:multiLevelType w:val="multilevel"/>
    <w:tmpl w:val="7F8467DC"/>
    <w:lvl w:ilvl="0">
      <w:start w:val="1"/>
      <w:numFmt w:val="decimal"/>
      <w:pStyle w:val="berschrift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none"/>
      <w:lvlText w:val=""/>
      <w:lvlJc w:val="left"/>
      <w:pPr>
        <w:ind w:left="0" w:firstLine="0"/>
      </w:pPr>
      <w:rPr>
        <w:rFonts w:hint="default"/>
      </w:rPr>
    </w:lvl>
    <w:lvl w:ilvl="6">
      <w:start w:val="1"/>
      <w:numFmt w:val="decimal"/>
      <w:pStyle w:val="berschrift7"/>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5925B3E"/>
    <w:multiLevelType w:val="hybridMultilevel"/>
    <w:tmpl w:val="CF9A0246"/>
    <w:lvl w:ilvl="0" w:tplc="880C99E2">
      <w:start w:val="1"/>
      <w:numFmt w:val="lowerLetter"/>
      <w:pStyle w:val="ab-Liste"/>
      <w:lvlText w:val="%1)"/>
      <w:lvlJc w:val="left"/>
      <w:pPr>
        <w:ind w:left="1211"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8" w15:restartNumberingAfterBreak="0">
    <w:nsid w:val="3D8B4D3A"/>
    <w:multiLevelType w:val="multilevel"/>
    <w:tmpl w:val="16262136"/>
    <w:lvl w:ilvl="0">
      <w:start w:val="1"/>
      <w:numFmt w:val="decimal"/>
      <w:pStyle w:val="Formatvorlageberschrift3Kursiv"/>
      <w:isLgl/>
      <w:lvlText w:val="%1."/>
      <w:lvlJc w:val="left"/>
      <w:pPr>
        <w:tabs>
          <w:tab w:val="num" w:pos="720"/>
        </w:tabs>
        <w:ind w:left="720" w:hanging="360"/>
      </w:pPr>
      <w:rPr>
        <w:rFonts w:hint="default"/>
      </w:rPr>
    </w:lvl>
    <w:lvl w:ilvl="1">
      <w:start w:val="1"/>
      <w:numFmt w:val="decimal"/>
      <w:pStyle w:val="Formatvorlageberschrift3Kursiv"/>
      <w:lvlText w:val="%1.%2."/>
      <w:lvlJc w:val="left"/>
      <w:pPr>
        <w:tabs>
          <w:tab w:val="num" w:pos="1152"/>
        </w:tabs>
        <w:ind w:left="1152" w:hanging="432"/>
      </w:pPr>
      <w:rPr>
        <w:rFonts w:hint="default"/>
      </w:rPr>
    </w:lvl>
    <w:lvl w:ilvl="2">
      <w:start w:val="1"/>
      <w:numFmt w:val="decimal"/>
      <w:lvlText w:val="%1.%2.%3."/>
      <w:lvlJc w:val="left"/>
      <w:pPr>
        <w:tabs>
          <w:tab w:val="num" w:pos="1080"/>
        </w:tabs>
        <w:ind w:left="1664" w:hanging="584"/>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400"/>
        </w:tabs>
        <w:ind w:left="4680" w:hanging="1440"/>
      </w:pPr>
      <w:rPr>
        <w:rFonts w:hint="default"/>
      </w:rPr>
    </w:lvl>
  </w:abstractNum>
  <w:abstractNum w:abstractNumId="19" w15:restartNumberingAfterBreak="0">
    <w:nsid w:val="3F1973BD"/>
    <w:multiLevelType w:val="multilevel"/>
    <w:tmpl w:val="7CF09162"/>
    <w:styleLink w:val="1-Liste"/>
    <w:lvl w:ilvl="0">
      <w:start w:val="1"/>
      <w:numFmt w:val="decimal"/>
      <w:lvlText w:val="(%1)"/>
      <w:lvlJc w:val="left"/>
      <w:pPr>
        <w:ind w:left="786" w:hanging="360"/>
      </w:pPr>
      <w:rPr>
        <w:rFonts w:hint="default"/>
      </w:rPr>
    </w:lvl>
    <w:lvl w:ilvl="1">
      <w:start w:val="1"/>
      <w:numFmt w:val="decimal"/>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4C824D92"/>
    <w:multiLevelType w:val="hybridMultilevel"/>
    <w:tmpl w:val="7B3AEE14"/>
    <w:lvl w:ilvl="0" w:tplc="0F6CFBD4">
      <w:start w:val="1"/>
      <w:numFmt w:val="lowerLetter"/>
      <w:pStyle w:val="berschrift9"/>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9932AED"/>
    <w:multiLevelType w:val="hybridMultilevel"/>
    <w:tmpl w:val="5D1A48FE"/>
    <w:lvl w:ilvl="0" w:tplc="4EA462D8">
      <w:numFmt w:val="bullet"/>
      <w:lvlText w:val="-"/>
      <w:lvlJc w:val="left"/>
      <w:pPr>
        <w:ind w:left="1080" w:hanging="360"/>
      </w:pPr>
      <w:rPr>
        <w:rFonts w:ascii="Georgia" w:eastAsia="Calibri" w:hAnsi="Georgia"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2" w15:restartNumberingAfterBreak="0">
    <w:nsid w:val="5D0429C9"/>
    <w:multiLevelType w:val="hybridMultilevel"/>
    <w:tmpl w:val="58981C6E"/>
    <w:lvl w:ilvl="0" w:tplc="098475AC">
      <w:start w:val="1"/>
      <w:numFmt w:val="decimal"/>
      <w:pStyle w:val="Liste3"/>
      <w:lvlText w:val="(%1)"/>
      <w:lvlJc w:val="left"/>
      <w:pPr>
        <w:ind w:left="1286" w:hanging="360"/>
      </w:pPr>
    </w:lvl>
    <w:lvl w:ilvl="1" w:tplc="04070019" w:tentative="1">
      <w:start w:val="1"/>
      <w:numFmt w:val="lowerLetter"/>
      <w:lvlText w:val="%2."/>
      <w:lvlJc w:val="left"/>
      <w:pPr>
        <w:ind w:left="2006" w:hanging="360"/>
      </w:pPr>
    </w:lvl>
    <w:lvl w:ilvl="2" w:tplc="0407001B">
      <w:start w:val="1"/>
      <w:numFmt w:val="lowerRoman"/>
      <w:lvlText w:val="%3."/>
      <w:lvlJc w:val="right"/>
      <w:pPr>
        <w:ind w:left="2726" w:hanging="180"/>
      </w:pPr>
    </w:lvl>
    <w:lvl w:ilvl="3" w:tplc="0407000F" w:tentative="1">
      <w:start w:val="1"/>
      <w:numFmt w:val="decimal"/>
      <w:lvlText w:val="%4."/>
      <w:lvlJc w:val="left"/>
      <w:pPr>
        <w:ind w:left="3446" w:hanging="360"/>
      </w:pPr>
    </w:lvl>
    <w:lvl w:ilvl="4" w:tplc="04070019" w:tentative="1">
      <w:start w:val="1"/>
      <w:numFmt w:val="lowerLetter"/>
      <w:lvlText w:val="%5."/>
      <w:lvlJc w:val="left"/>
      <w:pPr>
        <w:ind w:left="4166" w:hanging="360"/>
      </w:pPr>
    </w:lvl>
    <w:lvl w:ilvl="5" w:tplc="0407001B" w:tentative="1">
      <w:start w:val="1"/>
      <w:numFmt w:val="lowerRoman"/>
      <w:lvlText w:val="%6."/>
      <w:lvlJc w:val="right"/>
      <w:pPr>
        <w:ind w:left="4886" w:hanging="180"/>
      </w:pPr>
    </w:lvl>
    <w:lvl w:ilvl="6" w:tplc="0407000F" w:tentative="1">
      <w:start w:val="1"/>
      <w:numFmt w:val="decimal"/>
      <w:lvlText w:val="%7."/>
      <w:lvlJc w:val="left"/>
      <w:pPr>
        <w:ind w:left="5606" w:hanging="360"/>
      </w:pPr>
    </w:lvl>
    <w:lvl w:ilvl="7" w:tplc="04070019" w:tentative="1">
      <w:start w:val="1"/>
      <w:numFmt w:val="lowerLetter"/>
      <w:lvlText w:val="%8."/>
      <w:lvlJc w:val="left"/>
      <w:pPr>
        <w:ind w:left="6326" w:hanging="360"/>
      </w:pPr>
    </w:lvl>
    <w:lvl w:ilvl="8" w:tplc="0407001B" w:tentative="1">
      <w:start w:val="1"/>
      <w:numFmt w:val="lowerRoman"/>
      <w:lvlText w:val="%9."/>
      <w:lvlJc w:val="right"/>
      <w:pPr>
        <w:ind w:left="7046" w:hanging="180"/>
      </w:pPr>
    </w:lvl>
  </w:abstractNum>
  <w:abstractNum w:abstractNumId="23" w15:restartNumberingAfterBreak="0">
    <w:nsid w:val="66F74D0E"/>
    <w:multiLevelType w:val="hybridMultilevel"/>
    <w:tmpl w:val="AB8A4760"/>
    <w:lvl w:ilvl="0" w:tplc="E35E0F20">
      <w:start w:val="151"/>
      <w:numFmt w:val="bullet"/>
      <w:lvlText w:val="-"/>
      <w:lvlJc w:val="left"/>
      <w:pPr>
        <w:ind w:left="720" w:hanging="360"/>
      </w:pPr>
      <w:rPr>
        <w:rFonts w:ascii="Georgia" w:eastAsia="Calibri" w:hAnsi="Georgia"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A7C6BF3"/>
    <w:multiLevelType w:val="hybridMultilevel"/>
    <w:tmpl w:val="1436C3CA"/>
    <w:lvl w:ilvl="0" w:tplc="A90E0B1C">
      <w:start w:val="1"/>
      <w:numFmt w:val="bullet"/>
      <w:pStyle w:val="AufgezhltBemerkungGro"/>
      <w:lvlText w:val=""/>
      <w:lvlJc w:val="left"/>
      <w:pPr>
        <w:ind w:left="1077" w:hanging="360"/>
      </w:pPr>
      <w:rPr>
        <w:rFonts w:ascii="Symbol" w:hAnsi="Symbol" w:hint="default"/>
      </w:rPr>
    </w:lvl>
    <w:lvl w:ilvl="1" w:tplc="04070003" w:tentative="1">
      <w:start w:val="1"/>
      <w:numFmt w:val="bullet"/>
      <w:lvlText w:val="o"/>
      <w:lvlJc w:val="left"/>
      <w:pPr>
        <w:ind w:left="1797" w:hanging="360"/>
      </w:pPr>
      <w:rPr>
        <w:rFonts w:ascii="Courier New" w:hAnsi="Courier New" w:cs="Courier New" w:hint="default"/>
      </w:rPr>
    </w:lvl>
    <w:lvl w:ilvl="2" w:tplc="04070005" w:tentative="1">
      <w:start w:val="1"/>
      <w:numFmt w:val="bullet"/>
      <w:lvlText w:val=""/>
      <w:lvlJc w:val="left"/>
      <w:pPr>
        <w:ind w:left="2517" w:hanging="360"/>
      </w:pPr>
      <w:rPr>
        <w:rFonts w:ascii="Wingdings" w:hAnsi="Wingdings" w:hint="default"/>
      </w:rPr>
    </w:lvl>
    <w:lvl w:ilvl="3" w:tplc="04070001" w:tentative="1">
      <w:start w:val="1"/>
      <w:numFmt w:val="bullet"/>
      <w:lvlText w:val=""/>
      <w:lvlJc w:val="left"/>
      <w:pPr>
        <w:ind w:left="3237" w:hanging="360"/>
      </w:pPr>
      <w:rPr>
        <w:rFonts w:ascii="Symbol" w:hAnsi="Symbol" w:hint="default"/>
      </w:rPr>
    </w:lvl>
    <w:lvl w:ilvl="4" w:tplc="04070003" w:tentative="1">
      <w:start w:val="1"/>
      <w:numFmt w:val="bullet"/>
      <w:lvlText w:val="o"/>
      <w:lvlJc w:val="left"/>
      <w:pPr>
        <w:ind w:left="3957" w:hanging="360"/>
      </w:pPr>
      <w:rPr>
        <w:rFonts w:ascii="Courier New" w:hAnsi="Courier New" w:cs="Courier New" w:hint="default"/>
      </w:rPr>
    </w:lvl>
    <w:lvl w:ilvl="5" w:tplc="04070005" w:tentative="1">
      <w:start w:val="1"/>
      <w:numFmt w:val="bullet"/>
      <w:lvlText w:val=""/>
      <w:lvlJc w:val="left"/>
      <w:pPr>
        <w:ind w:left="4677" w:hanging="360"/>
      </w:pPr>
      <w:rPr>
        <w:rFonts w:ascii="Wingdings" w:hAnsi="Wingdings" w:hint="default"/>
      </w:rPr>
    </w:lvl>
    <w:lvl w:ilvl="6" w:tplc="04070001" w:tentative="1">
      <w:start w:val="1"/>
      <w:numFmt w:val="bullet"/>
      <w:lvlText w:val=""/>
      <w:lvlJc w:val="left"/>
      <w:pPr>
        <w:ind w:left="5397" w:hanging="360"/>
      </w:pPr>
      <w:rPr>
        <w:rFonts w:ascii="Symbol" w:hAnsi="Symbol" w:hint="default"/>
      </w:rPr>
    </w:lvl>
    <w:lvl w:ilvl="7" w:tplc="04070003" w:tentative="1">
      <w:start w:val="1"/>
      <w:numFmt w:val="bullet"/>
      <w:lvlText w:val="o"/>
      <w:lvlJc w:val="left"/>
      <w:pPr>
        <w:ind w:left="6117" w:hanging="360"/>
      </w:pPr>
      <w:rPr>
        <w:rFonts w:ascii="Courier New" w:hAnsi="Courier New" w:cs="Courier New" w:hint="default"/>
      </w:rPr>
    </w:lvl>
    <w:lvl w:ilvl="8" w:tplc="04070005" w:tentative="1">
      <w:start w:val="1"/>
      <w:numFmt w:val="bullet"/>
      <w:lvlText w:val=""/>
      <w:lvlJc w:val="left"/>
      <w:pPr>
        <w:ind w:left="6837" w:hanging="360"/>
      </w:pPr>
      <w:rPr>
        <w:rFonts w:ascii="Wingdings" w:hAnsi="Wingdings" w:hint="default"/>
      </w:rPr>
    </w:lvl>
  </w:abstractNum>
  <w:abstractNum w:abstractNumId="25" w15:restartNumberingAfterBreak="0">
    <w:nsid w:val="6D7916BA"/>
    <w:multiLevelType w:val="hybridMultilevel"/>
    <w:tmpl w:val="88468308"/>
    <w:lvl w:ilvl="0" w:tplc="E8C429CA">
      <w:start w:val="1"/>
      <w:numFmt w:val="decimal"/>
      <w:pStyle w:val="Liste"/>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A5A1B34"/>
    <w:multiLevelType w:val="hybridMultilevel"/>
    <w:tmpl w:val="39EED8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BEB373D"/>
    <w:multiLevelType w:val="hybridMultilevel"/>
    <w:tmpl w:val="A7AC1E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C882EE0"/>
    <w:multiLevelType w:val="multilevel"/>
    <w:tmpl w:val="1FEAA376"/>
    <w:styleLink w:val="FormatvorlageNummerierteListeLinks075cmHngend063cm"/>
    <w:lvl w:ilvl="0">
      <w:start w:val="1"/>
      <w:numFmt w:val="decimal"/>
      <w:lvlText w:val="(%1)"/>
      <w:lvlJc w:val="left"/>
      <w:pPr>
        <w:ind w:left="786" w:hanging="360"/>
      </w:pPr>
      <w:rPr>
        <w:rFonts w:hint="default"/>
      </w:rPr>
    </w:lvl>
    <w:lvl w:ilvl="1">
      <w:start w:val="1"/>
      <w:numFmt w:val="decimal"/>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8"/>
  </w:num>
  <w:num w:numId="2">
    <w:abstractNumId w:val="19"/>
  </w:num>
  <w:num w:numId="3">
    <w:abstractNumId w:val="0"/>
  </w:num>
  <w:num w:numId="4">
    <w:abstractNumId w:val="8"/>
  </w:num>
  <w:num w:numId="5">
    <w:abstractNumId w:val="9"/>
  </w:num>
  <w:num w:numId="6">
    <w:abstractNumId w:val="28"/>
  </w:num>
  <w:num w:numId="7">
    <w:abstractNumId w:val="25"/>
  </w:num>
  <w:num w:numId="8">
    <w:abstractNumId w:val="22"/>
  </w:num>
  <w:num w:numId="9">
    <w:abstractNumId w:val="16"/>
  </w:num>
  <w:num w:numId="10">
    <w:abstractNumId w:val="17"/>
  </w:num>
  <w:num w:numId="11">
    <w:abstractNumId w:val="7"/>
  </w:num>
  <w:num w:numId="12">
    <w:abstractNumId w:val="24"/>
  </w:num>
  <w:num w:numId="13">
    <w:abstractNumId w:val="5"/>
  </w:num>
  <w:num w:numId="14">
    <w:abstractNumId w:val="26"/>
  </w:num>
  <w:num w:numId="15">
    <w:abstractNumId w:val="4"/>
  </w:num>
  <w:num w:numId="16">
    <w:abstractNumId w:val="11"/>
  </w:num>
  <w:num w:numId="17">
    <w:abstractNumId w:val="15"/>
  </w:num>
  <w:num w:numId="18">
    <w:abstractNumId w:val="3"/>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27"/>
  </w:num>
  <w:num w:numId="22">
    <w:abstractNumId w:val="12"/>
  </w:num>
  <w:num w:numId="23">
    <w:abstractNumId w:val="14"/>
  </w:num>
  <w:num w:numId="24">
    <w:abstractNumId w:val="23"/>
  </w:num>
  <w:num w:numId="25">
    <w:abstractNumId w:val="20"/>
  </w:num>
  <w:num w:numId="26">
    <w:abstractNumId w:val="6"/>
  </w:num>
  <w:num w:numId="27">
    <w:abstractNumId w:val="13"/>
  </w:num>
  <w:num w:numId="28">
    <w:abstractNumId w:val="2"/>
  </w:num>
  <w:num w:numId="29">
    <w:abstractNumId w:val="21"/>
  </w:num>
  <w:num w:numId="30">
    <w:abstractNumId w:val="6"/>
    <w:lvlOverride w:ilvl="0">
      <w:startOverride w:val="1"/>
    </w:lvlOverride>
  </w:num>
  <w:num w:numId="31">
    <w:abstractNumId w:val="1"/>
  </w:num>
  <w:num w:numId="32">
    <w:abstractNumId w:val="17"/>
    <w:lvlOverride w:ilvl="0">
      <w:startOverride w:val="1"/>
    </w:lvlOverride>
  </w:num>
  <w:num w:numId="33">
    <w:abstractNumId w:val="7"/>
    <w:lvlOverride w:ilvl="0">
      <w:startOverride w:val="1"/>
    </w:lvlOverride>
  </w:num>
  <w:num w:numId="34">
    <w:abstractNumId w:val="7"/>
    <w:lvlOverride w:ilvl="0">
      <w:startOverride w:val="1"/>
    </w:lvlOverride>
  </w:num>
  <w:num w:numId="35">
    <w:abstractNumId w:val="7"/>
    <w:lvlOverride w:ilvl="0">
      <w:startOverride w:val="1"/>
    </w:lvlOverride>
  </w:num>
  <w:num w:numId="36">
    <w:abstractNumId w:val="7"/>
    <w:lvlOverride w:ilvl="0">
      <w:startOverride w:val="1"/>
    </w:lvlOverride>
  </w:num>
  <w:num w:numId="37">
    <w:abstractNumId w:val="7"/>
    <w:lvlOverride w:ilvl="0">
      <w:startOverride w:val="1"/>
    </w:lvlOverride>
  </w:num>
  <w:num w:numId="38">
    <w:abstractNumId w:val="7"/>
    <w:lvlOverride w:ilvl="0">
      <w:startOverride w:val="1"/>
    </w:lvlOverride>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erner Meier">
    <w15:presenceInfo w15:providerId="None" w15:userId="Werner Mei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trackRevisions/>
  <w:documentProtection w:edit="trackedChange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58B"/>
    <w:rsid w:val="000004AB"/>
    <w:rsid w:val="000006D4"/>
    <w:rsid w:val="0000076B"/>
    <w:rsid w:val="000009AB"/>
    <w:rsid w:val="000009F4"/>
    <w:rsid w:val="00000A86"/>
    <w:rsid w:val="00000D27"/>
    <w:rsid w:val="00001354"/>
    <w:rsid w:val="0000166E"/>
    <w:rsid w:val="00001D46"/>
    <w:rsid w:val="00001DEC"/>
    <w:rsid w:val="00001FE3"/>
    <w:rsid w:val="000020C9"/>
    <w:rsid w:val="00002879"/>
    <w:rsid w:val="00002DFA"/>
    <w:rsid w:val="00003663"/>
    <w:rsid w:val="00003BC3"/>
    <w:rsid w:val="00003C5F"/>
    <w:rsid w:val="00003F30"/>
    <w:rsid w:val="00004341"/>
    <w:rsid w:val="00004349"/>
    <w:rsid w:val="00004966"/>
    <w:rsid w:val="00004A9D"/>
    <w:rsid w:val="00005222"/>
    <w:rsid w:val="000065DD"/>
    <w:rsid w:val="000067B6"/>
    <w:rsid w:val="00007624"/>
    <w:rsid w:val="0000762D"/>
    <w:rsid w:val="0000768D"/>
    <w:rsid w:val="0000790B"/>
    <w:rsid w:val="00007C43"/>
    <w:rsid w:val="000102F9"/>
    <w:rsid w:val="00010517"/>
    <w:rsid w:val="000105E9"/>
    <w:rsid w:val="0001068A"/>
    <w:rsid w:val="000109AF"/>
    <w:rsid w:val="00010AAF"/>
    <w:rsid w:val="00010AD4"/>
    <w:rsid w:val="00010E7C"/>
    <w:rsid w:val="00011287"/>
    <w:rsid w:val="00011387"/>
    <w:rsid w:val="000113BD"/>
    <w:rsid w:val="00011729"/>
    <w:rsid w:val="00011C58"/>
    <w:rsid w:val="00011EA7"/>
    <w:rsid w:val="0001212B"/>
    <w:rsid w:val="00012289"/>
    <w:rsid w:val="000122C5"/>
    <w:rsid w:val="0001270C"/>
    <w:rsid w:val="00012F34"/>
    <w:rsid w:val="00013743"/>
    <w:rsid w:val="00013E44"/>
    <w:rsid w:val="00014226"/>
    <w:rsid w:val="00014262"/>
    <w:rsid w:val="0001471B"/>
    <w:rsid w:val="0001484B"/>
    <w:rsid w:val="00014D9B"/>
    <w:rsid w:val="000155DF"/>
    <w:rsid w:val="00015A62"/>
    <w:rsid w:val="00015CB2"/>
    <w:rsid w:val="000166E7"/>
    <w:rsid w:val="000170B3"/>
    <w:rsid w:val="000173F3"/>
    <w:rsid w:val="000176D3"/>
    <w:rsid w:val="000177AB"/>
    <w:rsid w:val="00017841"/>
    <w:rsid w:val="00020102"/>
    <w:rsid w:val="0002013E"/>
    <w:rsid w:val="00020FD1"/>
    <w:rsid w:val="00021621"/>
    <w:rsid w:val="000218F7"/>
    <w:rsid w:val="00021C94"/>
    <w:rsid w:val="000224C5"/>
    <w:rsid w:val="00022852"/>
    <w:rsid w:val="000229CA"/>
    <w:rsid w:val="000238DF"/>
    <w:rsid w:val="00023FE3"/>
    <w:rsid w:val="00024058"/>
    <w:rsid w:val="000246D5"/>
    <w:rsid w:val="00024D2C"/>
    <w:rsid w:val="000252FA"/>
    <w:rsid w:val="000254B3"/>
    <w:rsid w:val="00025531"/>
    <w:rsid w:val="000258F9"/>
    <w:rsid w:val="0002591A"/>
    <w:rsid w:val="00025BF6"/>
    <w:rsid w:val="00025D72"/>
    <w:rsid w:val="00025F4D"/>
    <w:rsid w:val="00025FF4"/>
    <w:rsid w:val="000261C2"/>
    <w:rsid w:val="000261C9"/>
    <w:rsid w:val="00026232"/>
    <w:rsid w:val="00026638"/>
    <w:rsid w:val="00026B25"/>
    <w:rsid w:val="00026EFA"/>
    <w:rsid w:val="00027005"/>
    <w:rsid w:val="00027187"/>
    <w:rsid w:val="00027DA8"/>
    <w:rsid w:val="00030020"/>
    <w:rsid w:val="00030380"/>
    <w:rsid w:val="000305C7"/>
    <w:rsid w:val="000307A6"/>
    <w:rsid w:val="000308EF"/>
    <w:rsid w:val="00030A0C"/>
    <w:rsid w:val="000313D7"/>
    <w:rsid w:val="00031539"/>
    <w:rsid w:val="00031543"/>
    <w:rsid w:val="000317D3"/>
    <w:rsid w:val="0003189E"/>
    <w:rsid w:val="00031E2B"/>
    <w:rsid w:val="00031ECB"/>
    <w:rsid w:val="000328DB"/>
    <w:rsid w:val="00033447"/>
    <w:rsid w:val="00033B92"/>
    <w:rsid w:val="00033FB0"/>
    <w:rsid w:val="00034D2B"/>
    <w:rsid w:val="00035527"/>
    <w:rsid w:val="00036110"/>
    <w:rsid w:val="0003650F"/>
    <w:rsid w:val="00036A2B"/>
    <w:rsid w:val="00036B23"/>
    <w:rsid w:val="00036CCC"/>
    <w:rsid w:val="00036F97"/>
    <w:rsid w:val="00037080"/>
    <w:rsid w:val="00037285"/>
    <w:rsid w:val="0003771E"/>
    <w:rsid w:val="00037A04"/>
    <w:rsid w:val="0004043E"/>
    <w:rsid w:val="00040AD1"/>
    <w:rsid w:val="00040BF6"/>
    <w:rsid w:val="00040C37"/>
    <w:rsid w:val="000419BA"/>
    <w:rsid w:val="00042F46"/>
    <w:rsid w:val="000439F0"/>
    <w:rsid w:val="000440EE"/>
    <w:rsid w:val="0004416F"/>
    <w:rsid w:val="000443B2"/>
    <w:rsid w:val="000446E4"/>
    <w:rsid w:val="00044D83"/>
    <w:rsid w:val="000450A2"/>
    <w:rsid w:val="000450C4"/>
    <w:rsid w:val="000454AA"/>
    <w:rsid w:val="000455A8"/>
    <w:rsid w:val="000456C9"/>
    <w:rsid w:val="00045D56"/>
    <w:rsid w:val="00045F69"/>
    <w:rsid w:val="0004658F"/>
    <w:rsid w:val="00046A66"/>
    <w:rsid w:val="000474FA"/>
    <w:rsid w:val="00047BFC"/>
    <w:rsid w:val="000503A7"/>
    <w:rsid w:val="000509DC"/>
    <w:rsid w:val="00051A00"/>
    <w:rsid w:val="00051C2A"/>
    <w:rsid w:val="00051F7C"/>
    <w:rsid w:val="000523A5"/>
    <w:rsid w:val="00052736"/>
    <w:rsid w:val="00052AC8"/>
    <w:rsid w:val="00052B6D"/>
    <w:rsid w:val="00052C8F"/>
    <w:rsid w:val="000534F4"/>
    <w:rsid w:val="00053700"/>
    <w:rsid w:val="00053AB7"/>
    <w:rsid w:val="00053CD1"/>
    <w:rsid w:val="000542B3"/>
    <w:rsid w:val="00054E32"/>
    <w:rsid w:val="00054EB9"/>
    <w:rsid w:val="00055258"/>
    <w:rsid w:val="00055DAC"/>
    <w:rsid w:val="00056897"/>
    <w:rsid w:val="0005697F"/>
    <w:rsid w:val="00056D29"/>
    <w:rsid w:val="00056D7F"/>
    <w:rsid w:val="000578BB"/>
    <w:rsid w:val="000579BA"/>
    <w:rsid w:val="00060190"/>
    <w:rsid w:val="00060791"/>
    <w:rsid w:val="000609B7"/>
    <w:rsid w:val="00062230"/>
    <w:rsid w:val="000628D3"/>
    <w:rsid w:val="00062BFD"/>
    <w:rsid w:val="00063A18"/>
    <w:rsid w:val="00064131"/>
    <w:rsid w:val="00064512"/>
    <w:rsid w:val="0006474C"/>
    <w:rsid w:val="00064DBC"/>
    <w:rsid w:val="00064F83"/>
    <w:rsid w:val="00065AEE"/>
    <w:rsid w:val="00066A01"/>
    <w:rsid w:val="00066A2A"/>
    <w:rsid w:val="00066E60"/>
    <w:rsid w:val="000675ED"/>
    <w:rsid w:val="00067CA0"/>
    <w:rsid w:val="00067E4E"/>
    <w:rsid w:val="00071526"/>
    <w:rsid w:val="0007186B"/>
    <w:rsid w:val="000718EC"/>
    <w:rsid w:val="00073EAC"/>
    <w:rsid w:val="000746EC"/>
    <w:rsid w:val="00074CE5"/>
    <w:rsid w:val="00075287"/>
    <w:rsid w:val="00075992"/>
    <w:rsid w:val="00075C82"/>
    <w:rsid w:val="00075DA0"/>
    <w:rsid w:val="000763E9"/>
    <w:rsid w:val="000765C3"/>
    <w:rsid w:val="00076AEF"/>
    <w:rsid w:val="00076E16"/>
    <w:rsid w:val="00076FEE"/>
    <w:rsid w:val="000772F6"/>
    <w:rsid w:val="0007784D"/>
    <w:rsid w:val="00080232"/>
    <w:rsid w:val="000805BE"/>
    <w:rsid w:val="000808B7"/>
    <w:rsid w:val="00081596"/>
    <w:rsid w:val="00081685"/>
    <w:rsid w:val="00082516"/>
    <w:rsid w:val="000829EC"/>
    <w:rsid w:val="00082DBE"/>
    <w:rsid w:val="00082EC6"/>
    <w:rsid w:val="0008360F"/>
    <w:rsid w:val="00084507"/>
    <w:rsid w:val="00084A74"/>
    <w:rsid w:val="00084B94"/>
    <w:rsid w:val="00084E67"/>
    <w:rsid w:val="0008572F"/>
    <w:rsid w:val="00085AB9"/>
    <w:rsid w:val="00085C37"/>
    <w:rsid w:val="00085DD4"/>
    <w:rsid w:val="00085E1E"/>
    <w:rsid w:val="00085FBF"/>
    <w:rsid w:val="00086552"/>
    <w:rsid w:val="00086A71"/>
    <w:rsid w:val="00086C19"/>
    <w:rsid w:val="00087103"/>
    <w:rsid w:val="00087242"/>
    <w:rsid w:val="0008773A"/>
    <w:rsid w:val="000879A6"/>
    <w:rsid w:val="00090717"/>
    <w:rsid w:val="00090787"/>
    <w:rsid w:val="00091112"/>
    <w:rsid w:val="0009140F"/>
    <w:rsid w:val="000914B3"/>
    <w:rsid w:val="000916CD"/>
    <w:rsid w:val="000919ED"/>
    <w:rsid w:val="00091BEC"/>
    <w:rsid w:val="00091E54"/>
    <w:rsid w:val="00091FDF"/>
    <w:rsid w:val="0009249D"/>
    <w:rsid w:val="00092808"/>
    <w:rsid w:val="00092873"/>
    <w:rsid w:val="00092CBA"/>
    <w:rsid w:val="00092D32"/>
    <w:rsid w:val="000938CB"/>
    <w:rsid w:val="00093DEE"/>
    <w:rsid w:val="00094008"/>
    <w:rsid w:val="00094981"/>
    <w:rsid w:val="00094E15"/>
    <w:rsid w:val="00094F13"/>
    <w:rsid w:val="00094FA8"/>
    <w:rsid w:val="000950ED"/>
    <w:rsid w:val="000955DA"/>
    <w:rsid w:val="00095E57"/>
    <w:rsid w:val="00095F12"/>
    <w:rsid w:val="00095FB9"/>
    <w:rsid w:val="0009662F"/>
    <w:rsid w:val="0009685E"/>
    <w:rsid w:val="000969AF"/>
    <w:rsid w:val="00096F4A"/>
    <w:rsid w:val="000970B9"/>
    <w:rsid w:val="00097284"/>
    <w:rsid w:val="00097349"/>
    <w:rsid w:val="000978F0"/>
    <w:rsid w:val="000A01AB"/>
    <w:rsid w:val="000A02E8"/>
    <w:rsid w:val="000A05C5"/>
    <w:rsid w:val="000A078C"/>
    <w:rsid w:val="000A0A83"/>
    <w:rsid w:val="000A118E"/>
    <w:rsid w:val="000A11C0"/>
    <w:rsid w:val="000A1926"/>
    <w:rsid w:val="000A2643"/>
    <w:rsid w:val="000A2AF1"/>
    <w:rsid w:val="000A3608"/>
    <w:rsid w:val="000A3729"/>
    <w:rsid w:val="000A3AAB"/>
    <w:rsid w:val="000A3D45"/>
    <w:rsid w:val="000A3E9C"/>
    <w:rsid w:val="000A4322"/>
    <w:rsid w:val="000A4761"/>
    <w:rsid w:val="000A4A46"/>
    <w:rsid w:val="000A4D43"/>
    <w:rsid w:val="000A4E23"/>
    <w:rsid w:val="000A4F7A"/>
    <w:rsid w:val="000A5010"/>
    <w:rsid w:val="000A556E"/>
    <w:rsid w:val="000A5669"/>
    <w:rsid w:val="000A5971"/>
    <w:rsid w:val="000A5B03"/>
    <w:rsid w:val="000A5C62"/>
    <w:rsid w:val="000A5E48"/>
    <w:rsid w:val="000A5E87"/>
    <w:rsid w:val="000A604B"/>
    <w:rsid w:val="000A6271"/>
    <w:rsid w:val="000A64F6"/>
    <w:rsid w:val="000A6685"/>
    <w:rsid w:val="000A6718"/>
    <w:rsid w:val="000A6B7D"/>
    <w:rsid w:val="000A7516"/>
    <w:rsid w:val="000A7762"/>
    <w:rsid w:val="000B0B48"/>
    <w:rsid w:val="000B0EBD"/>
    <w:rsid w:val="000B0F6F"/>
    <w:rsid w:val="000B1113"/>
    <w:rsid w:val="000B15E1"/>
    <w:rsid w:val="000B1944"/>
    <w:rsid w:val="000B19A1"/>
    <w:rsid w:val="000B1BF1"/>
    <w:rsid w:val="000B222B"/>
    <w:rsid w:val="000B2895"/>
    <w:rsid w:val="000B3081"/>
    <w:rsid w:val="000B33A4"/>
    <w:rsid w:val="000B34ED"/>
    <w:rsid w:val="000B36C9"/>
    <w:rsid w:val="000B3768"/>
    <w:rsid w:val="000B3A75"/>
    <w:rsid w:val="000B3BF0"/>
    <w:rsid w:val="000B3D49"/>
    <w:rsid w:val="000B4058"/>
    <w:rsid w:val="000B40E9"/>
    <w:rsid w:val="000B4213"/>
    <w:rsid w:val="000B4220"/>
    <w:rsid w:val="000B4370"/>
    <w:rsid w:val="000B461F"/>
    <w:rsid w:val="000B48D4"/>
    <w:rsid w:val="000B4DDF"/>
    <w:rsid w:val="000B5230"/>
    <w:rsid w:val="000B5295"/>
    <w:rsid w:val="000B53B2"/>
    <w:rsid w:val="000B5AD4"/>
    <w:rsid w:val="000B5AF5"/>
    <w:rsid w:val="000B5F6A"/>
    <w:rsid w:val="000B66F6"/>
    <w:rsid w:val="000B6963"/>
    <w:rsid w:val="000B6A9E"/>
    <w:rsid w:val="000B6B2A"/>
    <w:rsid w:val="000B7254"/>
    <w:rsid w:val="000B72F0"/>
    <w:rsid w:val="000B74B6"/>
    <w:rsid w:val="000B7558"/>
    <w:rsid w:val="000B78A0"/>
    <w:rsid w:val="000B7CF0"/>
    <w:rsid w:val="000C0010"/>
    <w:rsid w:val="000C060E"/>
    <w:rsid w:val="000C071C"/>
    <w:rsid w:val="000C09C0"/>
    <w:rsid w:val="000C0ADD"/>
    <w:rsid w:val="000C0BDA"/>
    <w:rsid w:val="000C0BDE"/>
    <w:rsid w:val="000C1041"/>
    <w:rsid w:val="000C1764"/>
    <w:rsid w:val="000C1CB5"/>
    <w:rsid w:val="000C1FC6"/>
    <w:rsid w:val="000C21C0"/>
    <w:rsid w:val="000C2A3D"/>
    <w:rsid w:val="000C2E5D"/>
    <w:rsid w:val="000C37B3"/>
    <w:rsid w:val="000C4386"/>
    <w:rsid w:val="000C44D5"/>
    <w:rsid w:val="000C581D"/>
    <w:rsid w:val="000C5D4C"/>
    <w:rsid w:val="000C67EA"/>
    <w:rsid w:val="000C74E5"/>
    <w:rsid w:val="000C7701"/>
    <w:rsid w:val="000C7DA9"/>
    <w:rsid w:val="000C7F0E"/>
    <w:rsid w:val="000D0AA2"/>
    <w:rsid w:val="000D0BA5"/>
    <w:rsid w:val="000D0CFF"/>
    <w:rsid w:val="000D1166"/>
    <w:rsid w:val="000D13AA"/>
    <w:rsid w:val="000D150B"/>
    <w:rsid w:val="000D2041"/>
    <w:rsid w:val="000D2141"/>
    <w:rsid w:val="000D28BE"/>
    <w:rsid w:val="000D2970"/>
    <w:rsid w:val="000D305A"/>
    <w:rsid w:val="000D340C"/>
    <w:rsid w:val="000D34CC"/>
    <w:rsid w:val="000D3AE0"/>
    <w:rsid w:val="000D3C0C"/>
    <w:rsid w:val="000D3C54"/>
    <w:rsid w:val="000D3F47"/>
    <w:rsid w:val="000D4535"/>
    <w:rsid w:val="000D4B85"/>
    <w:rsid w:val="000D4DFB"/>
    <w:rsid w:val="000D4E48"/>
    <w:rsid w:val="000D5139"/>
    <w:rsid w:val="000D5512"/>
    <w:rsid w:val="000D5787"/>
    <w:rsid w:val="000D58A6"/>
    <w:rsid w:val="000D65B7"/>
    <w:rsid w:val="000D68E9"/>
    <w:rsid w:val="000D7534"/>
    <w:rsid w:val="000D768E"/>
    <w:rsid w:val="000D79A4"/>
    <w:rsid w:val="000D7C28"/>
    <w:rsid w:val="000E06FA"/>
    <w:rsid w:val="000E07C6"/>
    <w:rsid w:val="000E097A"/>
    <w:rsid w:val="000E0A55"/>
    <w:rsid w:val="000E0D5C"/>
    <w:rsid w:val="000E145D"/>
    <w:rsid w:val="000E16B7"/>
    <w:rsid w:val="000E1C2F"/>
    <w:rsid w:val="000E21A2"/>
    <w:rsid w:val="000E2389"/>
    <w:rsid w:val="000E2633"/>
    <w:rsid w:val="000E2A3A"/>
    <w:rsid w:val="000E2D35"/>
    <w:rsid w:val="000E2D97"/>
    <w:rsid w:val="000E389A"/>
    <w:rsid w:val="000E46A2"/>
    <w:rsid w:val="000E483F"/>
    <w:rsid w:val="000E48C0"/>
    <w:rsid w:val="000E49D6"/>
    <w:rsid w:val="000E4A66"/>
    <w:rsid w:val="000E4ABE"/>
    <w:rsid w:val="000E4DE9"/>
    <w:rsid w:val="000E50BC"/>
    <w:rsid w:val="000E512E"/>
    <w:rsid w:val="000E5AEE"/>
    <w:rsid w:val="000E5C47"/>
    <w:rsid w:val="000E61B9"/>
    <w:rsid w:val="000E6304"/>
    <w:rsid w:val="000E669B"/>
    <w:rsid w:val="000E6C36"/>
    <w:rsid w:val="000E6F25"/>
    <w:rsid w:val="000E6FF0"/>
    <w:rsid w:val="000E7A6C"/>
    <w:rsid w:val="000F0141"/>
    <w:rsid w:val="000F017D"/>
    <w:rsid w:val="000F05B7"/>
    <w:rsid w:val="000F09B9"/>
    <w:rsid w:val="000F159F"/>
    <w:rsid w:val="000F17BA"/>
    <w:rsid w:val="000F18AC"/>
    <w:rsid w:val="000F23E0"/>
    <w:rsid w:val="000F25A1"/>
    <w:rsid w:val="000F2B2B"/>
    <w:rsid w:val="000F31BA"/>
    <w:rsid w:val="000F334F"/>
    <w:rsid w:val="000F374C"/>
    <w:rsid w:val="000F37CA"/>
    <w:rsid w:val="000F39CB"/>
    <w:rsid w:val="000F3E1A"/>
    <w:rsid w:val="000F3EF9"/>
    <w:rsid w:val="000F42BF"/>
    <w:rsid w:val="000F4B90"/>
    <w:rsid w:val="000F4E67"/>
    <w:rsid w:val="000F4F11"/>
    <w:rsid w:val="000F571D"/>
    <w:rsid w:val="000F5D82"/>
    <w:rsid w:val="000F61D0"/>
    <w:rsid w:val="000F62F7"/>
    <w:rsid w:val="000F6761"/>
    <w:rsid w:val="000F748C"/>
    <w:rsid w:val="000F7AB1"/>
    <w:rsid w:val="000F7CAC"/>
    <w:rsid w:val="000F7E56"/>
    <w:rsid w:val="00100ACC"/>
    <w:rsid w:val="00100BED"/>
    <w:rsid w:val="00101393"/>
    <w:rsid w:val="00101776"/>
    <w:rsid w:val="0010230B"/>
    <w:rsid w:val="00102686"/>
    <w:rsid w:val="00102CE9"/>
    <w:rsid w:val="00102F17"/>
    <w:rsid w:val="00102FD4"/>
    <w:rsid w:val="00103264"/>
    <w:rsid w:val="00103636"/>
    <w:rsid w:val="001048CC"/>
    <w:rsid w:val="00105942"/>
    <w:rsid w:val="00105DEC"/>
    <w:rsid w:val="00106079"/>
    <w:rsid w:val="001062EF"/>
    <w:rsid w:val="0010652D"/>
    <w:rsid w:val="001068B8"/>
    <w:rsid w:val="00106930"/>
    <w:rsid w:val="0010697B"/>
    <w:rsid w:val="00107109"/>
    <w:rsid w:val="00107508"/>
    <w:rsid w:val="0010766D"/>
    <w:rsid w:val="001076E5"/>
    <w:rsid w:val="0010774D"/>
    <w:rsid w:val="00107E4B"/>
    <w:rsid w:val="0011000F"/>
    <w:rsid w:val="0011021A"/>
    <w:rsid w:val="00110569"/>
    <w:rsid w:val="00110B6F"/>
    <w:rsid w:val="00111922"/>
    <w:rsid w:val="00111C96"/>
    <w:rsid w:val="00111CFF"/>
    <w:rsid w:val="00112C77"/>
    <w:rsid w:val="00112F10"/>
    <w:rsid w:val="00112FA6"/>
    <w:rsid w:val="00113093"/>
    <w:rsid w:val="001130C2"/>
    <w:rsid w:val="001132E9"/>
    <w:rsid w:val="0011335F"/>
    <w:rsid w:val="00114362"/>
    <w:rsid w:val="00114555"/>
    <w:rsid w:val="001147BA"/>
    <w:rsid w:val="0011484E"/>
    <w:rsid w:val="0011488C"/>
    <w:rsid w:val="00114B45"/>
    <w:rsid w:val="00114D82"/>
    <w:rsid w:val="00114DD2"/>
    <w:rsid w:val="00114E40"/>
    <w:rsid w:val="00114F03"/>
    <w:rsid w:val="00114F91"/>
    <w:rsid w:val="001150ED"/>
    <w:rsid w:val="00115167"/>
    <w:rsid w:val="00116280"/>
    <w:rsid w:val="001162E3"/>
    <w:rsid w:val="001164B3"/>
    <w:rsid w:val="001170F8"/>
    <w:rsid w:val="001172D2"/>
    <w:rsid w:val="00117EDF"/>
    <w:rsid w:val="00120036"/>
    <w:rsid w:val="00120464"/>
    <w:rsid w:val="00120668"/>
    <w:rsid w:val="00120A43"/>
    <w:rsid w:val="00120C76"/>
    <w:rsid w:val="00120D60"/>
    <w:rsid w:val="0012153A"/>
    <w:rsid w:val="00121C5F"/>
    <w:rsid w:val="00121E54"/>
    <w:rsid w:val="00122A1E"/>
    <w:rsid w:val="00122CBE"/>
    <w:rsid w:val="00122DFB"/>
    <w:rsid w:val="001232C4"/>
    <w:rsid w:val="00123871"/>
    <w:rsid w:val="00124398"/>
    <w:rsid w:val="0012465E"/>
    <w:rsid w:val="001249B9"/>
    <w:rsid w:val="00124CB3"/>
    <w:rsid w:val="00125011"/>
    <w:rsid w:val="00125057"/>
    <w:rsid w:val="001251A1"/>
    <w:rsid w:val="00125364"/>
    <w:rsid w:val="001256BC"/>
    <w:rsid w:val="0012751F"/>
    <w:rsid w:val="00127F59"/>
    <w:rsid w:val="0013040F"/>
    <w:rsid w:val="001316B2"/>
    <w:rsid w:val="00131C93"/>
    <w:rsid w:val="001322FE"/>
    <w:rsid w:val="001324D5"/>
    <w:rsid w:val="00132A3A"/>
    <w:rsid w:val="00132E95"/>
    <w:rsid w:val="00133330"/>
    <w:rsid w:val="0013333B"/>
    <w:rsid w:val="001333F6"/>
    <w:rsid w:val="001334CE"/>
    <w:rsid w:val="001336AF"/>
    <w:rsid w:val="00133989"/>
    <w:rsid w:val="00134114"/>
    <w:rsid w:val="001345E8"/>
    <w:rsid w:val="00134DE6"/>
    <w:rsid w:val="0013570C"/>
    <w:rsid w:val="00135CCE"/>
    <w:rsid w:val="00136A94"/>
    <w:rsid w:val="00137101"/>
    <w:rsid w:val="001371A8"/>
    <w:rsid w:val="001373A6"/>
    <w:rsid w:val="00137975"/>
    <w:rsid w:val="00137AB1"/>
    <w:rsid w:val="00140384"/>
    <w:rsid w:val="001419BA"/>
    <w:rsid w:val="00141D95"/>
    <w:rsid w:val="001420B0"/>
    <w:rsid w:val="001420CE"/>
    <w:rsid w:val="00142687"/>
    <w:rsid w:val="00142BA2"/>
    <w:rsid w:val="00142BCB"/>
    <w:rsid w:val="00142FC5"/>
    <w:rsid w:val="00143DCC"/>
    <w:rsid w:val="001440A9"/>
    <w:rsid w:val="00144521"/>
    <w:rsid w:val="00144831"/>
    <w:rsid w:val="0014499B"/>
    <w:rsid w:val="001451C6"/>
    <w:rsid w:val="00145480"/>
    <w:rsid w:val="00145782"/>
    <w:rsid w:val="00145BE5"/>
    <w:rsid w:val="00145C94"/>
    <w:rsid w:val="00145E44"/>
    <w:rsid w:val="0014613A"/>
    <w:rsid w:val="00146CE5"/>
    <w:rsid w:val="00147C10"/>
    <w:rsid w:val="00150650"/>
    <w:rsid w:val="001508AE"/>
    <w:rsid w:val="00150DBF"/>
    <w:rsid w:val="00150E44"/>
    <w:rsid w:val="00151443"/>
    <w:rsid w:val="00151CBB"/>
    <w:rsid w:val="00151DFE"/>
    <w:rsid w:val="00151EAB"/>
    <w:rsid w:val="00152014"/>
    <w:rsid w:val="00152060"/>
    <w:rsid w:val="00152572"/>
    <w:rsid w:val="00152588"/>
    <w:rsid w:val="00152694"/>
    <w:rsid w:val="00152957"/>
    <w:rsid w:val="00152C9D"/>
    <w:rsid w:val="001533DB"/>
    <w:rsid w:val="001534E5"/>
    <w:rsid w:val="00153623"/>
    <w:rsid w:val="001539CF"/>
    <w:rsid w:val="00153E5F"/>
    <w:rsid w:val="00153E92"/>
    <w:rsid w:val="00153F19"/>
    <w:rsid w:val="00154218"/>
    <w:rsid w:val="00154475"/>
    <w:rsid w:val="00154621"/>
    <w:rsid w:val="001558E2"/>
    <w:rsid w:val="00155959"/>
    <w:rsid w:val="00155F8E"/>
    <w:rsid w:val="00155FF1"/>
    <w:rsid w:val="00156491"/>
    <w:rsid w:val="0015663A"/>
    <w:rsid w:val="00156661"/>
    <w:rsid w:val="001566FA"/>
    <w:rsid w:val="00156752"/>
    <w:rsid w:val="001567D8"/>
    <w:rsid w:val="00156CAC"/>
    <w:rsid w:val="00156E0E"/>
    <w:rsid w:val="001606D3"/>
    <w:rsid w:val="00160817"/>
    <w:rsid w:val="00160914"/>
    <w:rsid w:val="001613AC"/>
    <w:rsid w:val="001613B3"/>
    <w:rsid w:val="001614F9"/>
    <w:rsid w:val="00161722"/>
    <w:rsid w:val="00161F94"/>
    <w:rsid w:val="00162479"/>
    <w:rsid w:val="001629FD"/>
    <w:rsid w:val="00162A6A"/>
    <w:rsid w:val="00162DDC"/>
    <w:rsid w:val="00162F09"/>
    <w:rsid w:val="001631EC"/>
    <w:rsid w:val="00164FBA"/>
    <w:rsid w:val="0016557E"/>
    <w:rsid w:val="0016582F"/>
    <w:rsid w:val="00165C48"/>
    <w:rsid w:val="00165E00"/>
    <w:rsid w:val="0016704D"/>
    <w:rsid w:val="0016731C"/>
    <w:rsid w:val="00167457"/>
    <w:rsid w:val="0016755B"/>
    <w:rsid w:val="0016785F"/>
    <w:rsid w:val="001679EE"/>
    <w:rsid w:val="00167C11"/>
    <w:rsid w:val="00167D10"/>
    <w:rsid w:val="001705AF"/>
    <w:rsid w:val="00170AD0"/>
    <w:rsid w:val="00171BF6"/>
    <w:rsid w:val="0017245B"/>
    <w:rsid w:val="00172A94"/>
    <w:rsid w:val="001740DE"/>
    <w:rsid w:val="00174409"/>
    <w:rsid w:val="0017462A"/>
    <w:rsid w:val="00174812"/>
    <w:rsid w:val="00174AEC"/>
    <w:rsid w:val="0017526B"/>
    <w:rsid w:val="00175C9F"/>
    <w:rsid w:val="0017656F"/>
    <w:rsid w:val="00176D0E"/>
    <w:rsid w:val="0017723C"/>
    <w:rsid w:val="00177486"/>
    <w:rsid w:val="001777E5"/>
    <w:rsid w:val="00177855"/>
    <w:rsid w:val="001779F7"/>
    <w:rsid w:val="00177AFB"/>
    <w:rsid w:val="00180046"/>
    <w:rsid w:val="00180281"/>
    <w:rsid w:val="00180674"/>
    <w:rsid w:val="00180BD8"/>
    <w:rsid w:val="00180DED"/>
    <w:rsid w:val="00180EB1"/>
    <w:rsid w:val="001810B8"/>
    <w:rsid w:val="001813D1"/>
    <w:rsid w:val="00181637"/>
    <w:rsid w:val="00181BAB"/>
    <w:rsid w:val="00181FD9"/>
    <w:rsid w:val="001825A9"/>
    <w:rsid w:val="001825B1"/>
    <w:rsid w:val="001826C9"/>
    <w:rsid w:val="00182A3D"/>
    <w:rsid w:val="001833DB"/>
    <w:rsid w:val="0018343B"/>
    <w:rsid w:val="00183729"/>
    <w:rsid w:val="001837D1"/>
    <w:rsid w:val="0018406E"/>
    <w:rsid w:val="00184400"/>
    <w:rsid w:val="00184582"/>
    <w:rsid w:val="00184F47"/>
    <w:rsid w:val="00184F87"/>
    <w:rsid w:val="0018535B"/>
    <w:rsid w:val="001856F8"/>
    <w:rsid w:val="0018733A"/>
    <w:rsid w:val="0018734C"/>
    <w:rsid w:val="001878FA"/>
    <w:rsid w:val="00187A15"/>
    <w:rsid w:val="00187ACF"/>
    <w:rsid w:val="00187C9A"/>
    <w:rsid w:val="00190295"/>
    <w:rsid w:val="0019073D"/>
    <w:rsid w:val="00190947"/>
    <w:rsid w:val="00190D63"/>
    <w:rsid w:val="0019158C"/>
    <w:rsid w:val="001916C3"/>
    <w:rsid w:val="00191929"/>
    <w:rsid w:val="0019233C"/>
    <w:rsid w:val="00193001"/>
    <w:rsid w:val="001931E3"/>
    <w:rsid w:val="001933BB"/>
    <w:rsid w:val="00193AAF"/>
    <w:rsid w:val="001949E3"/>
    <w:rsid w:val="00194B0D"/>
    <w:rsid w:val="00194E03"/>
    <w:rsid w:val="00194FDD"/>
    <w:rsid w:val="001950EA"/>
    <w:rsid w:val="001952AF"/>
    <w:rsid w:val="001953EF"/>
    <w:rsid w:val="00195658"/>
    <w:rsid w:val="00195B00"/>
    <w:rsid w:val="00195D7B"/>
    <w:rsid w:val="0019658F"/>
    <w:rsid w:val="00196986"/>
    <w:rsid w:val="00196A7F"/>
    <w:rsid w:val="00196EFC"/>
    <w:rsid w:val="00196F71"/>
    <w:rsid w:val="0019712B"/>
    <w:rsid w:val="001972F1"/>
    <w:rsid w:val="00197D81"/>
    <w:rsid w:val="00197E58"/>
    <w:rsid w:val="00197E6E"/>
    <w:rsid w:val="001A0006"/>
    <w:rsid w:val="001A0038"/>
    <w:rsid w:val="001A023E"/>
    <w:rsid w:val="001A0459"/>
    <w:rsid w:val="001A09D8"/>
    <w:rsid w:val="001A0EFA"/>
    <w:rsid w:val="001A13AE"/>
    <w:rsid w:val="001A151C"/>
    <w:rsid w:val="001A195A"/>
    <w:rsid w:val="001A2054"/>
    <w:rsid w:val="001A20E9"/>
    <w:rsid w:val="001A26A3"/>
    <w:rsid w:val="001A2A5E"/>
    <w:rsid w:val="001A30E6"/>
    <w:rsid w:val="001A365B"/>
    <w:rsid w:val="001A38D8"/>
    <w:rsid w:val="001A41D9"/>
    <w:rsid w:val="001A4672"/>
    <w:rsid w:val="001A4848"/>
    <w:rsid w:val="001A5251"/>
    <w:rsid w:val="001A53E3"/>
    <w:rsid w:val="001A55A5"/>
    <w:rsid w:val="001A56F1"/>
    <w:rsid w:val="001A5887"/>
    <w:rsid w:val="001A5AC5"/>
    <w:rsid w:val="001A63A8"/>
    <w:rsid w:val="001A6596"/>
    <w:rsid w:val="001A65CB"/>
    <w:rsid w:val="001A6A1B"/>
    <w:rsid w:val="001A72E7"/>
    <w:rsid w:val="001A74CF"/>
    <w:rsid w:val="001A766E"/>
    <w:rsid w:val="001A786D"/>
    <w:rsid w:val="001A7A4C"/>
    <w:rsid w:val="001B115D"/>
    <w:rsid w:val="001B1456"/>
    <w:rsid w:val="001B19EC"/>
    <w:rsid w:val="001B1E91"/>
    <w:rsid w:val="001B1F1F"/>
    <w:rsid w:val="001B2721"/>
    <w:rsid w:val="001B27F0"/>
    <w:rsid w:val="001B29F4"/>
    <w:rsid w:val="001B317B"/>
    <w:rsid w:val="001B3239"/>
    <w:rsid w:val="001B374D"/>
    <w:rsid w:val="001B3B3C"/>
    <w:rsid w:val="001B419C"/>
    <w:rsid w:val="001B4E1A"/>
    <w:rsid w:val="001B5432"/>
    <w:rsid w:val="001B5FE3"/>
    <w:rsid w:val="001B660B"/>
    <w:rsid w:val="001B6F26"/>
    <w:rsid w:val="001B6FEB"/>
    <w:rsid w:val="001B77C1"/>
    <w:rsid w:val="001B7F20"/>
    <w:rsid w:val="001C0945"/>
    <w:rsid w:val="001C0BC6"/>
    <w:rsid w:val="001C0DC4"/>
    <w:rsid w:val="001C1836"/>
    <w:rsid w:val="001C24A6"/>
    <w:rsid w:val="001C2932"/>
    <w:rsid w:val="001C2D26"/>
    <w:rsid w:val="001C3290"/>
    <w:rsid w:val="001C3314"/>
    <w:rsid w:val="001C3371"/>
    <w:rsid w:val="001C398F"/>
    <w:rsid w:val="001C39F7"/>
    <w:rsid w:val="001C3D63"/>
    <w:rsid w:val="001C3F9E"/>
    <w:rsid w:val="001C50BB"/>
    <w:rsid w:val="001C517C"/>
    <w:rsid w:val="001C5C3C"/>
    <w:rsid w:val="001C5CA1"/>
    <w:rsid w:val="001C6527"/>
    <w:rsid w:val="001C6570"/>
    <w:rsid w:val="001C6571"/>
    <w:rsid w:val="001C6677"/>
    <w:rsid w:val="001C67CC"/>
    <w:rsid w:val="001C6C78"/>
    <w:rsid w:val="001C712A"/>
    <w:rsid w:val="001C74FF"/>
    <w:rsid w:val="001C77D6"/>
    <w:rsid w:val="001C77FA"/>
    <w:rsid w:val="001C791A"/>
    <w:rsid w:val="001C7AE1"/>
    <w:rsid w:val="001C7E0D"/>
    <w:rsid w:val="001C7F6D"/>
    <w:rsid w:val="001D01AC"/>
    <w:rsid w:val="001D02CF"/>
    <w:rsid w:val="001D0455"/>
    <w:rsid w:val="001D057B"/>
    <w:rsid w:val="001D05C2"/>
    <w:rsid w:val="001D07F3"/>
    <w:rsid w:val="001D0E3D"/>
    <w:rsid w:val="001D1275"/>
    <w:rsid w:val="001D263E"/>
    <w:rsid w:val="001D272B"/>
    <w:rsid w:val="001D2B81"/>
    <w:rsid w:val="001D2BA8"/>
    <w:rsid w:val="001D2C31"/>
    <w:rsid w:val="001D2C67"/>
    <w:rsid w:val="001D2F7B"/>
    <w:rsid w:val="001D2FAB"/>
    <w:rsid w:val="001D30C1"/>
    <w:rsid w:val="001D339C"/>
    <w:rsid w:val="001D3CA7"/>
    <w:rsid w:val="001D43E3"/>
    <w:rsid w:val="001D44C1"/>
    <w:rsid w:val="001D49EE"/>
    <w:rsid w:val="001D4AF4"/>
    <w:rsid w:val="001D4B5A"/>
    <w:rsid w:val="001D4C69"/>
    <w:rsid w:val="001D4F35"/>
    <w:rsid w:val="001D5826"/>
    <w:rsid w:val="001D5CA8"/>
    <w:rsid w:val="001D5E75"/>
    <w:rsid w:val="001D5EC4"/>
    <w:rsid w:val="001D5F17"/>
    <w:rsid w:val="001D601B"/>
    <w:rsid w:val="001D6377"/>
    <w:rsid w:val="001D638D"/>
    <w:rsid w:val="001D6DE5"/>
    <w:rsid w:val="001D7007"/>
    <w:rsid w:val="001D7328"/>
    <w:rsid w:val="001D75B5"/>
    <w:rsid w:val="001E01D6"/>
    <w:rsid w:val="001E0CAA"/>
    <w:rsid w:val="001E10FE"/>
    <w:rsid w:val="001E1449"/>
    <w:rsid w:val="001E1591"/>
    <w:rsid w:val="001E16C4"/>
    <w:rsid w:val="001E1AA4"/>
    <w:rsid w:val="001E1F6B"/>
    <w:rsid w:val="001E22E3"/>
    <w:rsid w:val="001E2AB8"/>
    <w:rsid w:val="001E314E"/>
    <w:rsid w:val="001E36CF"/>
    <w:rsid w:val="001E3BA6"/>
    <w:rsid w:val="001E508F"/>
    <w:rsid w:val="001E50C1"/>
    <w:rsid w:val="001E539D"/>
    <w:rsid w:val="001E543D"/>
    <w:rsid w:val="001E54B5"/>
    <w:rsid w:val="001E5B81"/>
    <w:rsid w:val="001E5D96"/>
    <w:rsid w:val="001E64DE"/>
    <w:rsid w:val="001E66E1"/>
    <w:rsid w:val="001E778B"/>
    <w:rsid w:val="001E78B5"/>
    <w:rsid w:val="001E7959"/>
    <w:rsid w:val="001E7B11"/>
    <w:rsid w:val="001F081E"/>
    <w:rsid w:val="001F0F63"/>
    <w:rsid w:val="001F169E"/>
    <w:rsid w:val="001F1FCF"/>
    <w:rsid w:val="001F269C"/>
    <w:rsid w:val="001F2986"/>
    <w:rsid w:val="001F2A12"/>
    <w:rsid w:val="001F2C3E"/>
    <w:rsid w:val="001F3926"/>
    <w:rsid w:val="001F3F34"/>
    <w:rsid w:val="001F416D"/>
    <w:rsid w:val="001F514D"/>
    <w:rsid w:val="001F51B0"/>
    <w:rsid w:val="001F53FF"/>
    <w:rsid w:val="001F5E6C"/>
    <w:rsid w:val="001F6268"/>
    <w:rsid w:val="001F71CC"/>
    <w:rsid w:val="001F76F3"/>
    <w:rsid w:val="001F79C9"/>
    <w:rsid w:val="001F7B9A"/>
    <w:rsid w:val="002001E3"/>
    <w:rsid w:val="002002D7"/>
    <w:rsid w:val="0020058D"/>
    <w:rsid w:val="00200602"/>
    <w:rsid w:val="00200BD1"/>
    <w:rsid w:val="00200E39"/>
    <w:rsid w:val="00201362"/>
    <w:rsid w:val="00201B47"/>
    <w:rsid w:val="00201E8E"/>
    <w:rsid w:val="00201F42"/>
    <w:rsid w:val="002021F8"/>
    <w:rsid w:val="00202586"/>
    <w:rsid w:val="00202678"/>
    <w:rsid w:val="00202A42"/>
    <w:rsid w:val="00202FF9"/>
    <w:rsid w:val="00203127"/>
    <w:rsid w:val="002032B9"/>
    <w:rsid w:val="00204170"/>
    <w:rsid w:val="002048F1"/>
    <w:rsid w:val="002049CE"/>
    <w:rsid w:val="002052A1"/>
    <w:rsid w:val="00205AA5"/>
    <w:rsid w:val="00205CB7"/>
    <w:rsid w:val="00205D12"/>
    <w:rsid w:val="002062AA"/>
    <w:rsid w:val="00206457"/>
    <w:rsid w:val="00206E11"/>
    <w:rsid w:val="00206F3D"/>
    <w:rsid w:val="00207082"/>
    <w:rsid w:val="0020744E"/>
    <w:rsid w:val="00207B01"/>
    <w:rsid w:val="00207C9A"/>
    <w:rsid w:val="00210B4A"/>
    <w:rsid w:val="00210D0F"/>
    <w:rsid w:val="002110A6"/>
    <w:rsid w:val="002111E6"/>
    <w:rsid w:val="00211237"/>
    <w:rsid w:val="00211D06"/>
    <w:rsid w:val="00211E5A"/>
    <w:rsid w:val="00212369"/>
    <w:rsid w:val="002123E6"/>
    <w:rsid w:val="00212517"/>
    <w:rsid w:val="00212801"/>
    <w:rsid w:val="00212C17"/>
    <w:rsid w:val="00212C79"/>
    <w:rsid w:val="00212E1F"/>
    <w:rsid w:val="00213101"/>
    <w:rsid w:val="00213218"/>
    <w:rsid w:val="002138D9"/>
    <w:rsid w:val="00213D71"/>
    <w:rsid w:val="00214525"/>
    <w:rsid w:val="00215015"/>
    <w:rsid w:val="0021516C"/>
    <w:rsid w:val="00215797"/>
    <w:rsid w:val="002159F5"/>
    <w:rsid w:val="00216394"/>
    <w:rsid w:val="00216486"/>
    <w:rsid w:val="002166A2"/>
    <w:rsid w:val="00216719"/>
    <w:rsid w:val="00216922"/>
    <w:rsid w:val="002169EA"/>
    <w:rsid w:val="0021786C"/>
    <w:rsid w:val="00217B4F"/>
    <w:rsid w:val="00220999"/>
    <w:rsid w:val="00220D38"/>
    <w:rsid w:val="002213B9"/>
    <w:rsid w:val="0022176B"/>
    <w:rsid w:val="00221B35"/>
    <w:rsid w:val="00221D2D"/>
    <w:rsid w:val="00222980"/>
    <w:rsid w:val="00222AA2"/>
    <w:rsid w:val="00222D44"/>
    <w:rsid w:val="002235A1"/>
    <w:rsid w:val="002240AC"/>
    <w:rsid w:val="0022414F"/>
    <w:rsid w:val="002242D1"/>
    <w:rsid w:val="00224AE3"/>
    <w:rsid w:val="00224F3C"/>
    <w:rsid w:val="0022505F"/>
    <w:rsid w:val="002259DE"/>
    <w:rsid w:val="00225A07"/>
    <w:rsid w:val="00225CC4"/>
    <w:rsid w:val="00225E6B"/>
    <w:rsid w:val="00226AE2"/>
    <w:rsid w:val="00226F21"/>
    <w:rsid w:val="00227030"/>
    <w:rsid w:val="0022746C"/>
    <w:rsid w:val="002274EF"/>
    <w:rsid w:val="00227AD2"/>
    <w:rsid w:val="002302A3"/>
    <w:rsid w:val="0023050D"/>
    <w:rsid w:val="00230746"/>
    <w:rsid w:val="002312CC"/>
    <w:rsid w:val="002319B8"/>
    <w:rsid w:val="00231C94"/>
    <w:rsid w:val="00231E1C"/>
    <w:rsid w:val="002323F7"/>
    <w:rsid w:val="002324D3"/>
    <w:rsid w:val="002333F9"/>
    <w:rsid w:val="00233BC9"/>
    <w:rsid w:val="002340E4"/>
    <w:rsid w:val="00234366"/>
    <w:rsid w:val="00234513"/>
    <w:rsid w:val="0023473C"/>
    <w:rsid w:val="00234C2E"/>
    <w:rsid w:val="00234C74"/>
    <w:rsid w:val="00234E62"/>
    <w:rsid w:val="00235AD0"/>
    <w:rsid w:val="0023603D"/>
    <w:rsid w:val="00236367"/>
    <w:rsid w:val="002367B4"/>
    <w:rsid w:val="00236E92"/>
    <w:rsid w:val="00236F23"/>
    <w:rsid w:val="002374D4"/>
    <w:rsid w:val="00237594"/>
    <w:rsid w:val="002378E8"/>
    <w:rsid w:val="00237995"/>
    <w:rsid w:val="00237D53"/>
    <w:rsid w:val="00240955"/>
    <w:rsid w:val="00240BD2"/>
    <w:rsid w:val="00240ECE"/>
    <w:rsid w:val="0024104A"/>
    <w:rsid w:val="002410DF"/>
    <w:rsid w:val="002411A1"/>
    <w:rsid w:val="002416C7"/>
    <w:rsid w:val="00241712"/>
    <w:rsid w:val="00241988"/>
    <w:rsid w:val="00242BC9"/>
    <w:rsid w:val="00242D98"/>
    <w:rsid w:val="00242EAD"/>
    <w:rsid w:val="00242FEA"/>
    <w:rsid w:val="002432AC"/>
    <w:rsid w:val="00244D98"/>
    <w:rsid w:val="0024571A"/>
    <w:rsid w:val="0024586F"/>
    <w:rsid w:val="00245D25"/>
    <w:rsid w:val="00246409"/>
    <w:rsid w:val="00246600"/>
    <w:rsid w:val="00246E49"/>
    <w:rsid w:val="00247148"/>
    <w:rsid w:val="002471BA"/>
    <w:rsid w:val="0024782C"/>
    <w:rsid w:val="00247AE0"/>
    <w:rsid w:val="00250625"/>
    <w:rsid w:val="002512CC"/>
    <w:rsid w:val="002513B8"/>
    <w:rsid w:val="0025233F"/>
    <w:rsid w:val="002523FA"/>
    <w:rsid w:val="002525A0"/>
    <w:rsid w:val="002531EF"/>
    <w:rsid w:val="00253502"/>
    <w:rsid w:val="00253827"/>
    <w:rsid w:val="002538D0"/>
    <w:rsid w:val="00253DF4"/>
    <w:rsid w:val="002541D3"/>
    <w:rsid w:val="00254635"/>
    <w:rsid w:val="00254DD9"/>
    <w:rsid w:val="00254F43"/>
    <w:rsid w:val="00254FC0"/>
    <w:rsid w:val="002550F8"/>
    <w:rsid w:val="00255500"/>
    <w:rsid w:val="0025591B"/>
    <w:rsid w:val="00255EA1"/>
    <w:rsid w:val="002560F5"/>
    <w:rsid w:val="00256A05"/>
    <w:rsid w:val="00256D9E"/>
    <w:rsid w:val="00260235"/>
    <w:rsid w:val="002603DE"/>
    <w:rsid w:val="002603E0"/>
    <w:rsid w:val="0026060B"/>
    <w:rsid w:val="002606E7"/>
    <w:rsid w:val="00260819"/>
    <w:rsid w:val="00260AFA"/>
    <w:rsid w:val="00261640"/>
    <w:rsid w:val="002617D3"/>
    <w:rsid w:val="00261A4F"/>
    <w:rsid w:val="00261CB8"/>
    <w:rsid w:val="00261E6A"/>
    <w:rsid w:val="002626D1"/>
    <w:rsid w:val="002629EA"/>
    <w:rsid w:val="002633F5"/>
    <w:rsid w:val="00263A85"/>
    <w:rsid w:val="0026446E"/>
    <w:rsid w:val="002644BD"/>
    <w:rsid w:val="00264D95"/>
    <w:rsid w:val="00265122"/>
    <w:rsid w:val="00265189"/>
    <w:rsid w:val="00265692"/>
    <w:rsid w:val="002656AC"/>
    <w:rsid w:val="00265BE9"/>
    <w:rsid w:val="002663CA"/>
    <w:rsid w:val="00266A3A"/>
    <w:rsid w:val="00266FFB"/>
    <w:rsid w:val="002673AC"/>
    <w:rsid w:val="002677DB"/>
    <w:rsid w:val="002701B1"/>
    <w:rsid w:val="002707F6"/>
    <w:rsid w:val="00270895"/>
    <w:rsid w:val="00270CE6"/>
    <w:rsid w:val="00270DFF"/>
    <w:rsid w:val="00271366"/>
    <w:rsid w:val="0027149D"/>
    <w:rsid w:val="002714EC"/>
    <w:rsid w:val="00272039"/>
    <w:rsid w:val="0027244D"/>
    <w:rsid w:val="00272538"/>
    <w:rsid w:val="00274116"/>
    <w:rsid w:val="0027427D"/>
    <w:rsid w:val="00274600"/>
    <w:rsid w:val="00274D98"/>
    <w:rsid w:val="00275318"/>
    <w:rsid w:val="0027561C"/>
    <w:rsid w:val="002756FE"/>
    <w:rsid w:val="0027588D"/>
    <w:rsid w:val="00275A53"/>
    <w:rsid w:val="00275C4F"/>
    <w:rsid w:val="00276204"/>
    <w:rsid w:val="00276B34"/>
    <w:rsid w:val="00276F9B"/>
    <w:rsid w:val="00277310"/>
    <w:rsid w:val="00277D15"/>
    <w:rsid w:val="002801D3"/>
    <w:rsid w:val="002803D1"/>
    <w:rsid w:val="002808FC"/>
    <w:rsid w:val="00280CEE"/>
    <w:rsid w:val="002810EA"/>
    <w:rsid w:val="00281179"/>
    <w:rsid w:val="00281809"/>
    <w:rsid w:val="00281CAD"/>
    <w:rsid w:val="00281CDD"/>
    <w:rsid w:val="002821F0"/>
    <w:rsid w:val="0028224C"/>
    <w:rsid w:val="00282487"/>
    <w:rsid w:val="00282967"/>
    <w:rsid w:val="00282BB9"/>
    <w:rsid w:val="00282E3E"/>
    <w:rsid w:val="00282E78"/>
    <w:rsid w:val="00283290"/>
    <w:rsid w:val="002833E1"/>
    <w:rsid w:val="00283489"/>
    <w:rsid w:val="00284B4F"/>
    <w:rsid w:val="00285009"/>
    <w:rsid w:val="002857D0"/>
    <w:rsid w:val="00285AA3"/>
    <w:rsid w:val="00286076"/>
    <w:rsid w:val="002870B8"/>
    <w:rsid w:val="00287631"/>
    <w:rsid w:val="00287DC0"/>
    <w:rsid w:val="00287E01"/>
    <w:rsid w:val="002900B2"/>
    <w:rsid w:val="00290DFA"/>
    <w:rsid w:val="00290EC3"/>
    <w:rsid w:val="00291388"/>
    <w:rsid w:val="002916C8"/>
    <w:rsid w:val="002922DC"/>
    <w:rsid w:val="002927E7"/>
    <w:rsid w:val="00292ECA"/>
    <w:rsid w:val="00292F44"/>
    <w:rsid w:val="0029323C"/>
    <w:rsid w:val="002933F0"/>
    <w:rsid w:val="002933F6"/>
    <w:rsid w:val="002943BA"/>
    <w:rsid w:val="00294F4F"/>
    <w:rsid w:val="00295062"/>
    <w:rsid w:val="0029525F"/>
    <w:rsid w:val="00295610"/>
    <w:rsid w:val="00295A95"/>
    <w:rsid w:val="00295C74"/>
    <w:rsid w:val="00295C84"/>
    <w:rsid w:val="00295EAF"/>
    <w:rsid w:val="00296B6B"/>
    <w:rsid w:val="00296C20"/>
    <w:rsid w:val="00297187"/>
    <w:rsid w:val="00297626"/>
    <w:rsid w:val="0029796C"/>
    <w:rsid w:val="00297F00"/>
    <w:rsid w:val="002A064D"/>
    <w:rsid w:val="002A0C6A"/>
    <w:rsid w:val="002A12C9"/>
    <w:rsid w:val="002A1907"/>
    <w:rsid w:val="002A1925"/>
    <w:rsid w:val="002A198C"/>
    <w:rsid w:val="002A1F8F"/>
    <w:rsid w:val="002A2919"/>
    <w:rsid w:val="002A2B90"/>
    <w:rsid w:val="002A2B9B"/>
    <w:rsid w:val="002A2EF8"/>
    <w:rsid w:val="002A30B5"/>
    <w:rsid w:val="002A30E2"/>
    <w:rsid w:val="002A3BE7"/>
    <w:rsid w:val="002A3C2C"/>
    <w:rsid w:val="002A40F0"/>
    <w:rsid w:val="002A41D4"/>
    <w:rsid w:val="002A44E9"/>
    <w:rsid w:val="002A4C90"/>
    <w:rsid w:val="002A51A1"/>
    <w:rsid w:val="002A547A"/>
    <w:rsid w:val="002A5A17"/>
    <w:rsid w:val="002A6772"/>
    <w:rsid w:val="002A68EE"/>
    <w:rsid w:val="002A6CCB"/>
    <w:rsid w:val="002A6CD3"/>
    <w:rsid w:val="002A6E23"/>
    <w:rsid w:val="002A6E9A"/>
    <w:rsid w:val="002A701F"/>
    <w:rsid w:val="002A7260"/>
    <w:rsid w:val="002A77B9"/>
    <w:rsid w:val="002A7A5C"/>
    <w:rsid w:val="002A7BEB"/>
    <w:rsid w:val="002A7E88"/>
    <w:rsid w:val="002B0009"/>
    <w:rsid w:val="002B002E"/>
    <w:rsid w:val="002B048D"/>
    <w:rsid w:val="002B09E8"/>
    <w:rsid w:val="002B0A61"/>
    <w:rsid w:val="002B0C05"/>
    <w:rsid w:val="002B0CEA"/>
    <w:rsid w:val="002B0E75"/>
    <w:rsid w:val="002B1025"/>
    <w:rsid w:val="002B168D"/>
    <w:rsid w:val="002B1AF5"/>
    <w:rsid w:val="002B1C2B"/>
    <w:rsid w:val="002B1DA6"/>
    <w:rsid w:val="002B21A0"/>
    <w:rsid w:val="002B22FA"/>
    <w:rsid w:val="002B2BA6"/>
    <w:rsid w:val="002B2BE0"/>
    <w:rsid w:val="002B2FB0"/>
    <w:rsid w:val="002B31B1"/>
    <w:rsid w:val="002B32EE"/>
    <w:rsid w:val="002B3363"/>
    <w:rsid w:val="002B38B3"/>
    <w:rsid w:val="002B3C58"/>
    <w:rsid w:val="002B4126"/>
    <w:rsid w:val="002B4896"/>
    <w:rsid w:val="002B4B24"/>
    <w:rsid w:val="002B51BA"/>
    <w:rsid w:val="002B5A02"/>
    <w:rsid w:val="002B5E34"/>
    <w:rsid w:val="002B5EDC"/>
    <w:rsid w:val="002B6FE2"/>
    <w:rsid w:val="002B75FF"/>
    <w:rsid w:val="002B7D77"/>
    <w:rsid w:val="002C0386"/>
    <w:rsid w:val="002C0530"/>
    <w:rsid w:val="002C09E4"/>
    <w:rsid w:val="002C0ACC"/>
    <w:rsid w:val="002C0C21"/>
    <w:rsid w:val="002C10BF"/>
    <w:rsid w:val="002C1348"/>
    <w:rsid w:val="002C18E2"/>
    <w:rsid w:val="002C18F5"/>
    <w:rsid w:val="002C2373"/>
    <w:rsid w:val="002C24FE"/>
    <w:rsid w:val="002C27AF"/>
    <w:rsid w:val="002C27C2"/>
    <w:rsid w:val="002C2913"/>
    <w:rsid w:val="002C29BD"/>
    <w:rsid w:val="002C2ED3"/>
    <w:rsid w:val="002C3396"/>
    <w:rsid w:val="002C3583"/>
    <w:rsid w:val="002C35D4"/>
    <w:rsid w:val="002C381F"/>
    <w:rsid w:val="002C4258"/>
    <w:rsid w:val="002C48AA"/>
    <w:rsid w:val="002C49DC"/>
    <w:rsid w:val="002C4D0F"/>
    <w:rsid w:val="002C5695"/>
    <w:rsid w:val="002C5765"/>
    <w:rsid w:val="002C58B3"/>
    <w:rsid w:val="002C6020"/>
    <w:rsid w:val="002C6BA8"/>
    <w:rsid w:val="002C6C31"/>
    <w:rsid w:val="002C7654"/>
    <w:rsid w:val="002C770E"/>
    <w:rsid w:val="002C782E"/>
    <w:rsid w:val="002C7C68"/>
    <w:rsid w:val="002D0244"/>
    <w:rsid w:val="002D0349"/>
    <w:rsid w:val="002D0822"/>
    <w:rsid w:val="002D0AC5"/>
    <w:rsid w:val="002D0C2A"/>
    <w:rsid w:val="002D0E98"/>
    <w:rsid w:val="002D1458"/>
    <w:rsid w:val="002D1466"/>
    <w:rsid w:val="002D15D4"/>
    <w:rsid w:val="002D1713"/>
    <w:rsid w:val="002D171B"/>
    <w:rsid w:val="002D18AD"/>
    <w:rsid w:val="002D1B19"/>
    <w:rsid w:val="002D1B4B"/>
    <w:rsid w:val="002D1E59"/>
    <w:rsid w:val="002D26A3"/>
    <w:rsid w:val="002D2CC3"/>
    <w:rsid w:val="002D2D0D"/>
    <w:rsid w:val="002D3317"/>
    <w:rsid w:val="002D363A"/>
    <w:rsid w:val="002D38B1"/>
    <w:rsid w:val="002D4049"/>
    <w:rsid w:val="002D4111"/>
    <w:rsid w:val="002D4876"/>
    <w:rsid w:val="002D49F7"/>
    <w:rsid w:val="002D4D84"/>
    <w:rsid w:val="002D5510"/>
    <w:rsid w:val="002D57E8"/>
    <w:rsid w:val="002D5B4C"/>
    <w:rsid w:val="002D6603"/>
    <w:rsid w:val="002D671C"/>
    <w:rsid w:val="002D69C0"/>
    <w:rsid w:val="002D6DE4"/>
    <w:rsid w:val="002D6F9D"/>
    <w:rsid w:val="002D7AB0"/>
    <w:rsid w:val="002D7C13"/>
    <w:rsid w:val="002D7C53"/>
    <w:rsid w:val="002E010B"/>
    <w:rsid w:val="002E09C8"/>
    <w:rsid w:val="002E0A27"/>
    <w:rsid w:val="002E10A5"/>
    <w:rsid w:val="002E10EB"/>
    <w:rsid w:val="002E18E8"/>
    <w:rsid w:val="002E1A48"/>
    <w:rsid w:val="002E1F16"/>
    <w:rsid w:val="002E2DC7"/>
    <w:rsid w:val="002E316C"/>
    <w:rsid w:val="002E31AB"/>
    <w:rsid w:val="002E3247"/>
    <w:rsid w:val="002E3420"/>
    <w:rsid w:val="002E3837"/>
    <w:rsid w:val="002E3A1C"/>
    <w:rsid w:val="002E3B32"/>
    <w:rsid w:val="002E4597"/>
    <w:rsid w:val="002E486D"/>
    <w:rsid w:val="002E4E1F"/>
    <w:rsid w:val="002E52F6"/>
    <w:rsid w:val="002E5ED1"/>
    <w:rsid w:val="002E69B3"/>
    <w:rsid w:val="002E6A50"/>
    <w:rsid w:val="002E6C1B"/>
    <w:rsid w:val="002E6D1E"/>
    <w:rsid w:val="002E747D"/>
    <w:rsid w:val="002E7797"/>
    <w:rsid w:val="002E785A"/>
    <w:rsid w:val="002E7C75"/>
    <w:rsid w:val="002F00B6"/>
    <w:rsid w:val="002F02C1"/>
    <w:rsid w:val="002F05D2"/>
    <w:rsid w:val="002F0736"/>
    <w:rsid w:val="002F0978"/>
    <w:rsid w:val="002F1526"/>
    <w:rsid w:val="002F16BE"/>
    <w:rsid w:val="002F18DA"/>
    <w:rsid w:val="002F192D"/>
    <w:rsid w:val="002F1D40"/>
    <w:rsid w:val="002F3115"/>
    <w:rsid w:val="002F316B"/>
    <w:rsid w:val="002F31E0"/>
    <w:rsid w:val="002F33B4"/>
    <w:rsid w:val="002F35C7"/>
    <w:rsid w:val="002F3C49"/>
    <w:rsid w:val="002F3D0B"/>
    <w:rsid w:val="002F3D8F"/>
    <w:rsid w:val="002F40CF"/>
    <w:rsid w:val="002F4A49"/>
    <w:rsid w:val="002F4B78"/>
    <w:rsid w:val="002F4CE0"/>
    <w:rsid w:val="002F54B4"/>
    <w:rsid w:val="002F5FD6"/>
    <w:rsid w:val="002F6119"/>
    <w:rsid w:val="002F61C2"/>
    <w:rsid w:val="002F633B"/>
    <w:rsid w:val="002F6452"/>
    <w:rsid w:val="002F68AC"/>
    <w:rsid w:val="002F6ABC"/>
    <w:rsid w:val="002F6CCF"/>
    <w:rsid w:val="002F6D47"/>
    <w:rsid w:val="002F6EEE"/>
    <w:rsid w:val="002F6F11"/>
    <w:rsid w:val="002F74A5"/>
    <w:rsid w:val="002F7D7C"/>
    <w:rsid w:val="00300218"/>
    <w:rsid w:val="00300347"/>
    <w:rsid w:val="00300EE9"/>
    <w:rsid w:val="0030175A"/>
    <w:rsid w:val="00301A66"/>
    <w:rsid w:val="00301B65"/>
    <w:rsid w:val="0030211C"/>
    <w:rsid w:val="00302A8E"/>
    <w:rsid w:val="00303474"/>
    <w:rsid w:val="00303A45"/>
    <w:rsid w:val="003050F4"/>
    <w:rsid w:val="0030583E"/>
    <w:rsid w:val="0030584C"/>
    <w:rsid w:val="0030650B"/>
    <w:rsid w:val="00306588"/>
    <w:rsid w:val="003065D5"/>
    <w:rsid w:val="00306B04"/>
    <w:rsid w:val="00307E82"/>
    <w:rsid w:val="00310098"/>
    <w:rsid w:val="003101A6"/>
    <w:rsid w:val="003101A9"/>
    <w:rsid w:val="00310FC7"/>
    <w:rsid w:val="003111A6"/>
    <w:rsid w:val="00311A60"/>
    <w:rsid w:val="00311AC9"/>
    <w:rsid w:val="00311B03"/>
    <w:rsid w:val="00311E02"/>
    <w:rsid w:val="003124FD"/>
    <w:rsid w:val="00312581"/>
    <w:rsid w:val="00313067"/>
    <w:rsid w:val="00313278"/>
    <w:rsid w:val="003147C7"/>
    <w:rsid w:val="00314994"/>
    <w:rsid w:val="0031499E"/>
    <w:rsid w:val="00315172"/>
    <w:rsid w:val="003151BF"/>
    <w:rsid w:val="00315E17"/>
    <w:rsid w:val="00315E21"/>
    <w:rsid w:val="00315EE4"/>
    <w:rsid w:val="00315FB0"/>
    <w:rsid w:val="003165D5"/>
    <w:rsid w:val="0031687D"/>
    <w:rsid w:val="00316B7B"/>
    <w:rsid w:val="00316DC1"/>
    <w:rsid w:val="00317004"/>
    <w:rsid w:val="0031708C"/>
    <w:rsid w:val="003174DD"/>
    <w:rsid w:val="003179E7"/>
    <w:rsid w:val="00317DA2"/>
    <w:rsid w:val="00317E29"/>
    <w:rsid w:val="00320546"/>
    <w:rsid w:val="0032075B"/>
    <w:rsid w:val="00320E55"/>
    <w:rsid w:val="00320FDB"/>
    <w:rsid w:val="003210D0"/>
    <w:rsid w:val="0032169D"/>
    <w:rsid w:val="0032271F"/>
    <w:rsid w:val="00322AA8"/>
    <w:rsid w:val="00322B7A"/>
    <w:rsid w:val="00322CA4"/>
    <w:rsid w:val="00322EE4"/>
    <w:rsid w:val="00322F49"/>
    <w:rsid w:val="0032336E"/>
    <w:rsid w:val="00323703"/>
    <w:rsid w:val="00323D44"/>
    <w:rsid w:val="003244B8"/>
    <w:rsid w:val="003247DC"/>
    <w:rsid w:val="00324C90"/>
    <w:rsid w:val="00324CF9"/>
    <w:rsid w:val="00325085"/>
    <w:rsid w:val="0032533F"/>
    <w:rsid w:val="003267D5"/>
    <w:rsid w:val="00327077"/>
    <w:rsid w:val="003272B9"/>
    <w:rsid w:val="00327595"/>
    <w:rsid w:val="00327862"/>
    <w:rsid w:val="00327A33"/>
    <w:rsid w:val="00327BCA"/>
    <w:rsid w:val="00327EAA"/>
    <w:rsid w:val="00327FD4"/>
    <w:rsid w:val="003308D1"/>
    <w:rsid w:val="00330BA0"/>
    <w:rsid w:val="00331951"/>
    <w:rsid w:val="00332E63"/>
    <w:rsid w:val="00333388"/>
    <w:rsid w:val="003336D9"/>
    <w:rsid w:val="00333AA0"/>
    <w:rsid w:val="00334420"/>
    <w:rsid w:val="0033454B"/>
    <w:rsid w:val="00334C3D"/>
    <w:rsid w:val="00334CBB"/>
    <w:rsid w:val="003350D6"/>
    <w:rsid w:val="00335137"/>
    <w:rsid w:val="003351C4"/>
    <w:rsid w:val="0033531A"/>
    <w:rsid w:val="003363AD"/>
    <w:rsid w:val="00336B22"/>
    <w:rsid w:val="00336BCA"/>
    <w:rsid w:val="00336ED7"/>
    <w:rsid w:val="003378CA"/>
    <w:rsid w:val="0033796F"/>
    <w:rsid w:val="00337C3D"/>
    <w:rsid w:val="00337C8F"/>
    <w:rsid w:val="00340429"/>
    <w:rsid w:val="003408A1"/>
    <w:rsid w:val="003409FD"/>
    <w:rsid w:val="00340A8D"/>
    <w:rsid w:val="00340D59"/>
    <w:rsid w:val="00340E57"/>
    <w:rsid w:val="00341053"/>
    <w:rsid w:val="00341E93"/>
    <w:rsid w:val="00342255"/>
    <w:rsid w:val="003432EF"/>
    <w:rsid w:val="0034348A"/>
    <w:rsid w:val="0034382D"/>
    <w:rsid w:val="00343A7C"/>
    <w:rsid w:val="00343BBB"/>
    <w:rsid w:val="00345182"/>
    <w:rsid w:val="00345803"/>
    <w:rsid w:val="00345D84"/>
    <w:rsid w:val="0034656C"/>
    <w:rsid w:val="0034686D"/>
    <w:rsid w:val="00346AA8"/>
    <w:rsid w:val="00346EDD"/>
    <w:rsid w:val="00347019"/>
    <w:rsid w:val="0034705C"/>
    <w:rsid w:val="003472A6"/>
    <w:rsid w:val="0034791C"/>
    <w:rsid w:val="00347B10"/>
    <w:rsid w:val="00347EF0"/>
    <w:rsid w:val="003502ED"/>
    <w:rsid w:val="00350697"/>
    <w:rsid w:val="00351179"/>
    <w:rsid w:val="003514D7"/>
    <w:rsid w:val="003516C5"/>
    <w:rsid w:val="003518E3"/>
    <w:rsid w:val="00351A3E"/>
    <w:rsid w:val="00351ACE"/>
    <w:rsid w:val="00351E32"/>
    <w:rsid w:val="00352654"/>
    <w:rsid w:val="00352861"/>
    <w:rsid w:val="00352C63"/>
    <w:rsid w:val="00352E6B"/>
    <w:rsid w:val="0035330D"/>
    <w:rsid w:val="00353F4E"/>
    <w:rsid w:val="003543E9"/>
    <w:rsid w:val="003544D1"/>
    <w:rsid w:val="00354660"/>
    <w:rsid w:val="003547AF"/>
    <w:rsid w:val="0035523D"/>
    <w:rsid w:val="00355940"/>
    <w:rsid w:val="00355DA2"/>
    <w:rsid w:val="0035611F"/>
    <w:rsid w:val="00356703"/>
    <w:rsid w:val="00356761"/>
    <w:rsid w:val="003568F4"/>
    <w:rsid w:val="0035695B"/>
    <w:rsid w:val="00356A8A"/>
    <w:rsid w:val="00356B35"/>
    <w:rsid w:val="00356DFE"/>
    <w:rsid w:val="00357600"/>
    <w:rsid w:val="00357816"/>
    <w:rsid w:val="00360944"/>
    <w:rsid w:val="00360D9F"/>
    <w:rsid w:val="003611C7"/>
    <w:rsid w:val="00361D09"/>
    <w:rsid w:val="003626A7"/>
    <w:rsid w:val="0036277D"/>
    <w:rsid w:val="00362E1C"/>
    <w:rsid w:val="0036321F"/>
    <w:rsid w:val="00363226"/>
    <w:rsid w:val="0036354D"/>
    <w:rsid w:val="0036366D"/>
    <w:rsid w:val="003639FB"/>
    <w:rsid w:val="00363F97"/>
    <w:rsid w:val="003656B4"/>
    <w:rsid w:val="00365998"/>
    <w:rsid w:val="00367733"/>
    <w:rsid w:val="00367977"/>
    <w:rsid w:val="003679CD"/>
    <w:rsid w:val="00367A8C"/>
    <w:rsid w:val="00367EC8"/>
    <w:rsid w:val="003704E4"/>
    <w:rsid w:val="00370519"/>
    <w:rsid w:val="00370E4F"/>
    <w:rsid w:val="00370E9E"/>
    <w:rsid w:val="00370F23"/>
    <w:rsid w:val="00371038"/>
    <w:rsid w:val="00371453"/>
    <w:rsid w:val="0037197A"/>
    <w:rsid w:val="00372954"/>
    <w:rsid w:val="0037299F"/>
    <w:rsid w:val="00372C67"/>
    <w:rsid w:val="00372CDF"/>
    <w:rsid w:val="00373542"/>
    <w:rsid w:val="0037357A"/>
    <w:rsid w:val="003737B4"/>
    <w:rsid w:val="00373919"/>
    <w:rsid w:val="003741E6"/>
    <w:rsid w:val="00374642"/>
    <w:rsid w:val="003748EF"/>
    <w:rsid w:val="00374E52"/>
    <w:rsid w:val="003753AE"/>
    <w:rsid w:val="00375509"/>
    <w:rsid w:val="0037580C"/>
    <w:rsid w:val="00375E6C"/>
    <w:rsid w:val="00376906"/>
    <w:rsid w:val="00376A13"/>
    <w:rsid w:val="00376C42"/>
    <w:rsid w:val="003807EF"/>
    <w:rsid w:val="0038117B"/>
    <w:rsid w:val="003812CD"/>
    <w:rsid w:val="003818DE"/>
    <w:rsid w:val="003818E7"/>
    <w:rsid w:val="00381E65"/>
    <w:rsid w:val="003820DC"/>
    <w:rsid w:val="00382F24"/>
    <w:rsid w:val="00383361"/>
    <w:rsid w:val="0038350B"/>
    <w:rsid w:val="00383873"/>
    <w:rsid w:val="00383D85"/>
    <w:rsid w:val="00383EC4"/>
    <w:rsid w:val="00384565"/>
    <w:rsid w:val="003848E2"/>
    <w:rsid w:val="00384DC9"/>
    <w:rsid w:val="00385DD3"/>
    <w:rsid w:val="003860D0"/>
    <w:rsid w:val="0038620A"/>
    <w:rsid w:val="00386618"/>
    <w:rsid w:val="0038689D"/>
    <w:rsid w:val="00386D95"/>
    <w:rsid w:val="00386F2E"/>
    <w:rsid w:val="003871DD"/>
    <w:rsid w:val="00387921"/>
    <w:rsid w:val="00387AC6"/>
    <w:rsid w:val="0039022C"/>
    <w:rsid w:val="0039059A"/>
    <w:rsid w:val="00390B83"/>
    <w:rsid w:val="00390C95"/>
    <w:rsid w:val="00390D40"/>
    <w:rsid w:val="00390D6C"/>
    <w:rsid w:val="00390F55"/>
    <w:rsid w:val="00390FB1"/>
    <w:rsid w:val="003910D3"/>
    <w:rsid w:val="00391114"/>
    <w:rsid w:val="003913D1"/>
    <w:rsid w:val="00391497"/>
    <w:rsid w:val="00391667"/>
    <w:rsid w:val="003916F3"/>
    <w:rsid w:val="00391917"/>
    <w:rsid w:val="00391B6C"/>
    <w:rsid w:val="00391C0E"/>
    <w:rsid w:val="00392692"/>
    <w:rsid w:val="00392A5C"/>
    <w:rsid w:val="00392BD1"/>
    <w:rsid w:val="00393A8A"/>
    <w:rsid w:val="003940F9"/>
    <w:rsid w:val="003948ED"/>
    <w:rsid w:val="003954D4"/>
    <w:rsid w:val="00395720"/>
    <w:rsid w:val="00395BBB"/>
    <w:rsid w:val="00396466"/>
    <w:rsid w:val="00396A41"/>
    <w:rsid w:val="00396B87"/>
    <w:rsid w:val="00397091"/>
    <w:rsid w:val="0039710B"/>
    <w:rsid w:val="00397381"/>
    <w:rsid w:val="00397D83"/>
    <w:rsid w:val="003A0413"/>
    <w:rsid w:val="003A063F"/>
    <w:rsid w:val="003A0C4C"/>
    <w:rsid w:val="003A0EF0"/>
    <w:rsid w:val="003A14E1"/>
    <w:rsid w:val="003A1EC4"/>
    <w:rsid w:val="003A20D1"/>
    <w:rsid w:val="003A221A"/>
    <w:rsid w:val="003A23DF"/>
    <w:rsid w:val="003A27EF"/>
    <w:rsid w:val="003A2C09"/>
    <w:rsid w:val="003A40F4"/>
    <w:rsid w:val="003A4737"/>
    <w:rsid w:val="003A47CC"/>
    <w:rsid w:val="003A4936"/>
    <w:rsid w:val="003A49BE"/>
    <w:rsid w:val="003A4CC7"/>
    <w:rsid w:val="003A5227"/>
    <w:rsid w:val="003A56AA"/>
    <w:rsid w:val="003A5759"/>
    <w:rsid w:val="003A5790"/>
    <w:rsid w:val="003A58CF"/>
    <w:rsid w:val="003A5998"/>
    <w:rsid w:val="003A6B34"/>
    <w:rsid w:val="003A6F43"/>
    <w:rsid w:val="003A73D8"/>
    <w:rsid w:val="003A7581"/>
    <w:rsid w:val="003A76C5"/>
    <w:rsid w:val="003A78FA"/>
    <w:rsid w:val="003B00E2"/>
    <w:rsid w:val="003B08C8"/>
    <w:rsid w:val="003B0A00"/>
    <w:rsid w:val="003B0A2D"/>
    <w:rsid w:val="003B1232"/>
    <w:rsid w:val="003B12FC"/>
    <w:rsid w:val="003B1318"/>
    <w:rsid w:val="003B1392"/>
    <w:rsid w:val="003B165B"/>
    <w:rsid w:val="003B197E"/>
    <w:rsid w:val="003B1A2B"/>
    <w:rsid w:val="003B1ECB"/>
    <w:rsid w:val="003B24D3"/>
    <w:rsid w:val="003B25B8"/>
    <w:rsid w:val="003B272D"/>
    <w:rsid w:val="003B27B4"/>
    <w:rsid w:val="003B2982"/>
    <w:rsid w:val="003B3D10"/>
    <w:rsid w:val="003B4530"/>
    <w:rsid w:val="003B4D49"/>
    <w:rsid w:val="003B51B1"/>
    <w:rsid w:val="003B5409"/>
    <w:rsid w:val="003B55B4"/>
    <w:rsid w:val="003B5CDC"/>
    <w:rsid w:val="003B5E71"/>
    <w:rsid w:val="003B5FD2"/>
    <w:rsid w:val="003B63FC"/>
    <w:rsid w:val="003B678E"/>
    <w:rsid w:val="003B6791"/>
    <w:rsid w:val="003B69C1"/>
    <w:rsid w:val="003B6C8A"/>
    <w:rsid w:val="003B6FFA"/>
    <w:rsid w:val="003B722B"/>
    <w:rsid w:val="003B74E8"/>
    <w:rsid w:val="003B76A0"/>
    <w:rsid w:val="003B7930"/>
    <w:rsid w:val="003B7D0D"/>
    <w:rsid w:val="003B7EAB"/>
    <w:rsid w:val="003C06B2"/>
    <w:rsid w:val="003C1A0F"/>
    <w:rsid w:val="003C1C2D"/>
    <w:rsid w:val="003C25B9"/>
    <w:rsid w:val="003C2CA6"/>
    <w:rsid w:val="003C321D"/>
    <w:rsid w:val="003C3B79"/>
    <w:rsid w:val="003C45E5"/>
    <w:rsid w:val="003C644C"/>
    <w:rsid w:val="003C66FE"/>
    <w:rsid w:val="003C68C3"/>
    <w:rsid w:val="003C6BC4"/>
    <w:rsid w:val="003C75B6"/>
    <w:rsid w:val="003C7645"/>
    <w:rsid w:val="003D01EA"/>
    <w:rsid w:val="003D0C3D"/>
    <w:rsid w:val="003D103C"/>
    <w:rsid w:val="003D1393"/>
    <w:rsid w:val="003D15B4"/>
    <w:rsid w:val="003D1B67"/>
    <w:rsid w:val="003D1C7A"/>
    <w:rsid w:val="003D1CA1"/>
    <w:rsid w:val="003D24FC"/>
    <w:rsid w:val="003D27E8"/>
    <w:rsid w:val="003D2F1B"/>
    <w:rsid w:val="003D32F6"/>
    <w:rsid w:val="003D384E"/>
    <w:rsid w:val="003D3CFB"/>
    <w:rsid w:val="003D40AF"/>
    <w:rsid w:val="003D42D7"/>
    <w:rsid w:val="003D4591"/>
    <w:rsid w:val="003D50D3"/>
    <w:rsid w:val="003D51F9"/>
    <w:rsid w:val="003D575D"/>
    <w:rsid w:val="003D5C7B"/>
    <w:rsid w:val="003D6044"/>
    <w:rsid w:val="003D6716"/>
    <w:rsid w:val="003D6BB9"/>
    <w:rsid w:val="003D6F25"/>
    <w:rsid w:val="003D6F4F"/>
    <w:rsid w:val="003D6FCA"/>
    <w:rsid w:val="003D7230"/>
    <w:rsid w:val="003D72F6"/>
    <w:rsid w:val="003D7336"/>
    <w:rsid w:val="003D7510"/>
    <w:rsid w:val="003D774D"/>
    <w:rsid w:val="003D7A32"/>
    <w:rsid w:val="003D7B69"/>
    <w:rsid w:val="003D7EC7"/>
    <w:rsid w:val="003E025B"/>
    <w:rsid w:val="003E02D8"/>
    <w:rsid w:val="003E0904"/>
    <w:rsid w:val="003E0DFD"/>
    <w:rsid w:val="003E1968"/>
    <w:rsid w:val="003E199B"/>
    <w:rsid w:val="003E1BD3"/>
    <w:rsid w:val="003E2247"/>
    <w:rsid w:val="003E230F"/>
    <w:rsid w:val="003E2C7B"/>
    <w:rsid w:val="003E2F83"/>
    <w:rsid w:val="003E31CB"/>
    <w:rsid w:val="003E3FAC"/>
    <w:rsid w:val="003E484F"/>
    <w:rsid w:val="003E4E94"/>
    <w:rsid w:val="003E5026"/>
    <w:rsid w:val="003E52E4"/>
    <w:rsid w:val="003E5C0B"/>
    <w:rsid w:val="003E5DBE"/>
    <w:rsid w:val="003E5FDF"/>
    <w:rsid w:val="003E65C9"/>
    <w:rsid w:val="003E6B84"/>
    <w:rsid w:val="003E6C9A"/>
    <w:rsid w:val="003E7139"/>
    <w:rsid w:val="003E781C"/>
    <w:rsid w:val="003F00E3"/>
    <w:rsid w:val="003F0936"/>
    <w:rsid w:val="003F0A20"/>
    <w:rsid w:val="003F0B3D"/>
    <w:rsid w:val="003F0B66"/>
    <w:rsid w:val="003F0D9D"/>
    <w:rsid w:val="003F12B9"/>
    <w:rsid w:val="003F19BA"/>
    <w:rsid w:val="003F1F77"/>
    <w:rsid w:val="003F1FFB"/>
    <w:rsid w:val="003F28E9"/>
    <w:rsid w:val="003F378E"/>
    <w:rsid w:val="003F37A0"/>
    <w:rsid w:val="003F3B28"/>
    <w:rsid w:val="003F41EA"/>
    <w:rsid w:val="003F438D"/>
    <w:rsid w:val="003F5482"/>
    <w:rsid w:val="003F56F0"/>
    <w:rsid w:val="003F6026"/>
    <w:rsid w:val="003F6453"/>
    <w:rsid w:val="003F6499"/>
    <w:rsid w:val="003F6620"/>
    <w:rsid w:val="003F694C"/>
    <w:rsid w:val="003F6C13"/>
    <w:rsid w:val="003F723E"/>
    <w:rsid w:val="003F79E9"/>
    <w:rsid w:val="003F7EAD"/>
    <w:rsid w:val="003F7F13"/>
    <w:rsid w:val="0040012B"/>
    <w:rsid w:val="004009FE"/>
    <w:rsid w:val="00400ACD"/>
    <w:rsid w:val="00400C3C"/>
    <w:rsid w:val="00400C5D"/>
    <w:rsid w:val="00400E20"/>
    <w:rsid w:val="00400F5B"/>
    <w:rsid w:val="0040185D"/>
    <w:rsid w:val="00402064"/>
    <w:rsid w:val="0040237E"/>
    <w:rsid w:val="004026B3"/>
    <w:rsid w:val="004028F4"/>
    <w:rsid w:val="00402A30"/>
    <w:rsid w:val="00403503"/>
    <w:rsid w:val="0040368C"/>
    <w:rsid w:val="0040393B"/>
    <w:rsid w:val="00403FB4"/>
    <w:rsid w:val="004041DD"/>
    <w:rsid w:val="004042BD"/>
    <w:rsid w:val="0040442A"/>
    <w:rsid w:val="004046D6"/>
    <w:rsid w:val="0040637C"/>
    <w:rsid w:val="004066CA"/>
    <w:rsid w:val="00406773"/>
    <w:rsid w:val="00407455"/>
    <w:rsid w:val="00407E20"/>
    <w:rsid w:val="00407EFB"/>
    <w:rsid w:val="00410DD5"/>
    <w:rsid w:val="00410ED6"/>
    <w:rsid w:val="00410EFD"/>
    <w:rsid w:val="00410F80"/>
    <w:rsid w:val="00411CD4"/>
    <w:rsid w:val="004123AC"/>
    <w:rsid w:val="00412628"/>
    <w:rsid w:val="004127EE"/>
    <w:rsid w:val="00412DE5"/>
    <w:rsid w:val="00412F21"/>
    <w:rsid w:val="00413012"/>
    <w:rsid w:val="00413031"/>
    <w:rsid w:val="00413034"/>
    <w:rsid w:val="00413235"/>
    <w:rsid w:val="00413513"/>
    <w:rsid w:val="004137AF"/>
    <w:rsid w:val="00414106"/>
    <w:rsid w:val="00414795"/>
    <w:rsid w:val="0041482E"/>
    <w:rsid w:val="00414886"/>
    <w:rsid w:val="00414CC1"/>
    <w:rsid w:val="00415297"/>
    <w:rsid w:val="004154B1"/>
    <w:rsid w:val="004159D8"/>
    <w:rsid w:val="00415A71"/>
    <w:rsid w:val="00415C52"/>
    <w:rsid w:val="00415CC7"/>
    <w:rsid w:val="00415DB6"/>
    <w:rsid w:val="00415E4A"/>
    <w:rsid w:val="00416007"/>
    <w:rsid w:val="004160C0"/>
    <w:rsid w:val="00416652"/>
    <w:rsid w:val="0041694B"/>
    <w:rsid w:val="00416E46"/>
    <w:rsid w:val="00416EE5"/>
    <w:rsid w:val="004171C6"/>
    <w:rsid w:val="00417239"/>
    <w:rsid w:val="004172FD"/>
    <w:rsid w:val="004174B9"/>
    <w:rsid w:val="0041761E"/>
    <w:rsid w:val="00417875"/>
    <w:rsid w:val="00417B72"/>
    <w:rsid w:val="00417E91"/>
    <w:rsid w:val="00420634"/>
    <w:rsid w:val="00420A31"/>
    <w:rsid w:val="00421046"/>
    <w:rsid w:val="0042106E"/>
    <w:rsid w:val="00421148"/>
    <w:rsid w:val="004211E5"/>
    <w:rsid w:val="004216B2"/>
    <w:rsid w:val="0042173C"/>
    <w:rsid w:val="00421990"/>
    <w:rsid w:val="00421BD2"/>
    <w:rsid w:val="00421CC0"/>
    <w:rsid w:val="00421D0C"/>
    <w:rsid w:val="00421DEB"/>
    <w:rsid w:val="00422117"/>
    <w:rsid w:val="00422B2C"/>
    <w:rsid w:val="004230F2"/>
    <w:rsid w:val="004233EF"/>
    <w:rsid w:val="004234C1"/>
    <w:rsid w:val="004239B3"/>
    <w:rsid w:val="00423BEE"/>
    <w:rsid w:val="004240D3"/>
    <w:rsid w:val="0042455F"/>
    <w:rsid w:val="004247D9"/>
    <w:rsid w:val="00424D77"/>
    <w:rsid w:val="00424E36"/>
    <w:rsid w:val="00425788"/>
    <w:rsid w:val="0042588C"/>
    <w:rsid w:val="00425A13"/>
    <w:rsid w:val="00425C3B"/>
    <w:rsid w:val="00425DE0"/>
    <w:rsid w:val="00425F12"/>
    <w:rsid w:val="00426C2D"/>
    <w:rsid w:val="00426D08"/>
    <w:rsid w:val="00426E5D"/>
    <w:rsid w:val="00427841"/>
    <w:rsid w:val="00430315"/>
    <w:rsid w:val="004314A8"/>
    <w:rsid w:val="004320BB"/>
    <w:rsid w:val="004325E0"/>
    <w:rsid w:val="0043278B"/>
    <w:rsid w:val="00432D34"/>
    <w:rsid w:val="004332B9"/>
    <w:rsid w:val="00433E50"/>
    <w:rsid w:val="00433E83"/>
    <w:rsid w:val="00434942"/>
    <w:rsid w:val="00434AB2"/>
    <w:rsid w:val="00434B8B"/>
    <w:rsid w:val="00434FA4"/>
    <w:rsid w:val="0043535F"/>
    <w:rsid w:val="00435DCA"/>
    <w:rsid w:val="00435F9A"/>
    <w:rsid w:val="004362F5"/>
    <w:rsid w:val="004363DC"/>
    <w:rsid w:val="0043662B"/>
    <w:rsid w:val="0043665F"/>
    <w:rsid w:val="00436901"/>
    <w:rsid w:val="00437598"/>
    <w:rsid w:val="0044035A"/>
    <w:rsid w:val="00440554"/>
    <w:rsid w:val="00440653"/>
    <w:rsid w:val="00440A4E"/>
    <w:rsid w:val="00440FE9"/>
    <w:rsid w:val="004410CC"/>
    <w:rsid w:val="0044115B"/>
    <w:rsid w:val="00441876"/>
    <w:rsid w:val="00441E15"/>
    <w:rsid w:val="004421D9"/>
    <w:rsid w:val="00442634"/>
    <w:rsid w:val="00442C27"/>
    <w:rsid w:val="00442D45"/>
    <w:rsid w:val="00442DFC"/>
    <w:rsid w:val="00442E1D"/>
    <w:rsid w:val="00443795"/>
    <w:rsid w:val="0044384E"/>
    <w:rsid w:val="0044394A"/>
    <w:rsid w:val="004446A3"/>
    <w:rsid w:val="00444B29"/>
    <w:rsid w:val="00444F43"/>
    <w:rsid w:val="004453E8"/>
    <w:rsid w:val="004455DD"/>
    <w:rsid w:val="00445694"/>
    <w:rsid w:val="00445A23"/>
    <w:rsid w:val="00445A4A"/>
    <w:rsid w:val="00445E0F"/>
    <w:rsid w:val="00445E8A"/>
    <w:rsid w:val="00446021"/>
    <w:rsid w:val="00446534"/>
    <w:rsid w:val="004465A4"/>
    <w:rsid w:val="00446662"/>
    <w:rsid w:val="00447046"/>
    <w:rsid w:val="00447390"/>
    <w:rsid w:val="00450484"/>
    <w:rsid w:val="004505BA"/>
    <w:rsid w:val="00450803"/>
    <w:rsid w:val="00450896"/>
    <w:rsid w:val="0045089B"/>
    <w:rsid w:val="00450CEF"/>
    <w:rsid w:val="0045117A"/>
    <w:rsid w:val="0045150D"/>
    <w:rsid w:val="00452479"/>
    <w:rsid w:val="004524AD"/>
    <w:rsid w:val="004524FD"/>
    <w:rsid w:val="0045266D"/>
    <w:rsid w:val="004528C2"/>
    <w:rsid w:val="00453E22"/>
    <w:rsid w:val="0045458D"/>
    <w:rsid w:val="0045462D"/>
    <w:rsid w:val="00454A9C"/>
    <w:rsid w:val="0045508E"/>
    <w:rsid w:val="00455685"/>
    <w:rsid w:val="004571FB"/>
    <w:rsid w:val="00460261"/>
    <w:rsid w:val="0046048C"/>
    <w:rsid w:val="00460902"/>
    <w:rsid w:val="00460FB0"/>
    <w:rsid w:val="004610EF"/>
    <w:rsid w:val="004616B7"/>
    <w:rsid w:val="00461E84"/>
    <w:rsid w:val="0046221F"/>
    <w:rsid w:val="00462307"/>
    <w:rsid w:val="004623B7"/>
    <w:rsid w:val="00462587"/>
    <w:rsid w:val="00462F11"/>
    <w:rsid w:val="0046312E"/>
    <w:rsid w:val="00463C74"/>
    <w:rsid w:val="00463E8D"/>
    <w:rsid w:val="00464241"/>
    <w:rsid w:val="00464B20"/>
    <w:rsid w:val="00464FD8"/>
    <w:rsid w:val="00465250"/>
    <w:rsid w:val="004653F9"/>
    <w:rsid w:val="004665CC"/>
    <w:rsid w:val="0046671B"/>
    <w:rsid w:val="00466769"/>
    <w:rsid w:val="00466A52"/>
    <w:rsid w:val="00466E99"/>
    <w:rsid w:val="004678FF"/>
    <w:rsid w:val="004705E8"/>
    <w:rsid w:val="00470803"/>
    <w:rsid w:val="00470A0A"/>
    <w:rsid w:val="00470A36"/>
    <w:rsid w:val="00470C58"/>
    <w:rsid w:val="00470D07"/>
    <w:rsid w:val="00470E5C"/>
    <w:rsid w:val="00471164"/>
    <w:rsid w:val="004712B2"/>
    <w:rsid w:val="00471C60"/>
    <w:rsid w:val="00471C8A"/>
    <w:rsid w:val="00471D4E"/>
    <w:rsid w:val="00471E01"/>
    <w:rsid w:val="00471E22"/>
    <w:rsid w:val="00471FD2"/>
    <w:rsid w:val="00472697"/>
    <w:rsid w:val="00472A10"/>
    <w:rsid w:val="00472C80"/>
    <w:rsid w:val="004733C8"/>
    <w:rsid w:val="00474B46"/>
    <w:rsid w:val="00474D23"/>
    <w:rsid w:val="00475CE1"/>
    <w:rsid w:val="0047631B"/>
    <w:rsid w:val="0047668C"/>
    <w:rsid w:val="004767A7"/>
    <w:rsid w:val="00476A60"/>
    <w:rsid w:val="00476D6B"/>
    <w:rsid w:val="00477417"/>
    <w:rsid w:val="00477B98"/>
    <w:rsid w:val="00477C13"/>
    <w:rsid w:val="00477D4B"/>
    <w:rsid w:val="00477FD1"/>
    <w:rsid w:val="004801A1"/>
    <w:rsid w:val="0048020E"/>
    <w:rsid w:val="00480662"/>
    <w:rsid w:val="00480819"/>
    <w:rsid w:val="00481027"/>
    <w:rsid w:val="00481429"/>
    <w:rsid w:val="00481A32"/>
    <w:rsid w:val="00481ADF"/>
    <w:rsid w:val="00481D0E"/>
    <w:rsid w:val="004820BC"/>
    <w:rsid w:val="00482278"/>
    <w:rsid w:val="004825C6"/>
    <w:rsid w:val="00482C4B"/>
    <w:rsid w:val="004832B7"/>
    <w:rsid w:val="004834F5"/>
    <w:rsid w:val="00483561"/>
    <w:rsid w:val="004837D2"/>
    <w:rsid w:val="00483F4B"/>
    <w:rsid w:val="0048414F"/>
    <w:rsid w:val="00484172"/>
    <w:rsid w:val="00484213"/>
    <w:rsid w:val="0048469F"/>
    <w:rsid w:val="004846FD"/>
    <w:rsid w:val="00484D10"/>
    <w:rsid w:val="0048534E"/>
    <w:rsid w:val="0048698A"/>
    <w:rsid w:val="00486EA1"/>
    <w:rsid w:val="0048726B"/>
    <w:rsid w:val="004873DC"/>
    <w:rsid w:val="0048758D"/>
    <w:rsid w:val="00487A92"/>
    <w:rsid w:val="00487C7D"/>
    <w:rsid w:val="00490749"/>
    <w:rsid w:val="004914A6"/>
    <w:rsid w:val="004915C7"/>
    <w:rsid w:val="004915DB"/>
    <w:rsid w:val="0049233F"/>
    <w:rsid w:val="004925BC"/>
    <w:rsid w:val="00492A5F"/>
    <w:rsid w:val="00492C9B"/>
    <w:rsid w:val="00492CEC"/>
    <w:rsid w:val="00493D48"/>
    <w:rsid w:val="00493DE7"/>
    <w:rsid w:val="004941F7"/>
    <w:rsid w:val="004954BB"/>
    <w:rsid w:val="00496761"/>
    <w:rsid w:val="00496A22"/>
    <w:rsid w:val="00496BF7"/>
    <w:rsid w:val="004975D1"/>
    <w:rsid w:val="00497F31"/>
    <w:rsid w:val="004A093A"/>
    <w:rsid w:val="004A0DE6"/>
    <w:rsid w:val="004A0E3B"/>
    <w:rsid w:val="004A1085"/>
    <w:rsid w:val="004A140B"/>
    <w:rsid w:val="004A16E0"/>
    <w:rsid w:val="004A17A0"/>
    <w:rsid w:val="004A1B4D"/>
    <w:rsid w:val="004A1E05"/>
    <w:rsid w:val="004A1F0A"/>
    <w:rsid w:val="004A2A8A"/>
    <w:rsid w:val="004A2C79"/>
    <w:rsid w:val="004A362D"/>
    <w:rsid w:val="004A3EFE"/>
    <w:rsid w:val="004A423B"/>
    <w:rsid w:val="004A4739"/>
    <w:rsid w:val="004A48AD"/>
    <w:rsid w:val="004A4A0D"/>
    <w:rsid w:val="004A4A27"/>
    <w:rsid w:val="004A58CE"/>
    <w:rsid w:val="004A59C5"/>
    <w:rsid w:val="004A5B13"/>
    <w:rsid w:val="004A605A"/>
    <w:rsid w:val="004A61F1"/>
    <w:rsid w:val="004A6260"/>
    <w:rsid w:val="004A6481"/>
    <w:rsid w:val="004A6A9D"/>
    <w:rsid w:val="004A6C40"/>
    <w:rsid w:val="004A7136"/>
    <w:rsid w:val="004A74D4"/>
    <w:rsid w:val="004A773B"/>
    <w:rsid w:val="004A7929"/>
    <w:rsid w:val="004B08B8"/>
    <w:rsid w:val="004B2092"/>
    <w:rsid w:val="004B2455"/>
    <w:rsid w:val="004B2563"/>
    <w:rsid w:val="004B263B"/>
    <w:rsid w:val="004B26E6"/>
    <w:rsid w:val="004B2A32"/>
    <w:rsid w:val="004B2B2D"/>
    <w:rsid w:val="004B2D8A"/>
    <w:rsid w:val="004B43B1"/>
    <w:rsid w:val="004B487A"/>
    <w:rsid w:val="004B4BFD"/>
    <w:rsid w:val="004B4EE5"/>
    <w:rsid w:val="004B4EE9"/>
    <w:rsid w:val="004B4F1B"/>
    <w:rsid w:val="004B5823"/>
    <w:rsid w:val="004B5B0B"/>
    <w:rsid w:val="004C0279"/>
    <w:rsid w:val="004C0568"/>
    <w:rsid w:val="004C10F5"/>
    <w:rsid w:val="004C1864"/>
    <w:rsid w:val="004C29D7"/>
    <w:rsid w:val="004C3062"/>
    <w:rsid w:val="004C3383"/>
    <w:rsid w:val="004C33CD"/>
    <w:rsid w:val="004C3450"/>
    <w:rsid w:val="004C3C87"/>
    <w:rsid w:val="004C3DF5"/>
    <w:rsid w:val="004C40C3"/>
    <w:rsid w:val="004C4278"/>
    <w:rsid w:val="004C4491"/>
    <w:rsid w:val="004C4576"/>
    <w:rsid w:val="004C460F"/>
    <w:rsid w:val="004C47D3"/>
    <w:rsid w:val="004C4B02"/>
    <w:rsid w:val="004C4D3E"/>
    <w:rsid w:val="004C4EB8"/>
    <w:rsid w:val="004C55AF"/>
    <w:rsid w:val="004C56E9"/>
    <w:rsid w:val="004C5CE9"/>
    <w:rsid w:val="004C623F"/>
    <w:rsid w:val="004C67D5"/>
    <w:rsid w:val="004C795A"/>
    <w:rsid w:val="004C7A66"/>
    <w:rsid w:val="004C7E65"/>
    <w:rsid w:val="004C7E88"/>
    <w:rsid w:val="004D0808"/>
    <w:rsid w:val="004D0959"/>
    <w:rsid w:val="004D1A1C"/>
    <w:rsid w:val="004D1B27"/>
    <w:rsid w:val="004D219E"/>
    <w:rsid w:val="004D2744"/>
    <w:rsid w:val="004D27D9"/>
    <w:rsid w:val="004D2E81"/>
    <w:rsid w:val="004D3413"/>
    <w:rsid w:val="004D3742"/>
    <w:rsid w:val="004D4497"/>
    <w:rsid w:val="004D4D4A"/>
    <w:rsid w:val="004D4E0D"/>
    <w:rsid w:val="004D50D0"/>
    <w:rsid w:val="004D53BB"/>
    <w:rsid w:val="004D54F2"/>
    <w:rsid w:val="004D5DCC"/>
    <w:rsid w:val="004D6010"/>
    <w:rsid w:val="004D65D3"/>
    <w:rsid w:val="004D6741"/>
    <w:rsid w:val="004D690B"/>
    <w:rsid w:val="004D6BBC"/>
    <w:rsid w:val="004D71DA"/>
    <w:rsid w:val="004D7F71"/>
    <w:rsid w:val="004E03F7"/>
    <w:rsid w:val="004E06CF"/>
    <w:rsid w:val="004E093D"/>
    <w:rsid w:val="004E0A6E"/>
    <w:rsid w:val="004E0E23"/>
    <w:rsid w:val="004E0F4C"/>
    <w:rsid w:val="004E1740"/>
    <w:rsid w:val="004E1B89"/>
    <w:rsid w:val="004E2118"/>
    <w:rsid w:val="004E23A6"/>
    <w:rsid w:val="004E29F7"/>
    <w:rsid w:val="004E2D11"/>
    <w:rsid w:val="004E2E0A"/>
    <w:rsid w:val="004E30F2"/>
    <w:rsid w:val="004E3349"/>
    <w:rsid w:val="004E3979"/>
    <w:rsid w:val="004E3EF1"/>
    <w:rsid w:val="004E40C3"/>
    <w:rsid w:val="004E41CB"/>
    <w:rsid w:val="004E4BAF"/>
    <w:rsid w:val="004E4BE2"/>
    <w:rsid w:val="004E4C48"/>
    <w:rsid w:val="004E519B"/>
    <w:rsid w:val="004E53A2"/>
    <w:rsid w:val="004E5ED9"/>
    <w:rsid w:val="004E607E"/>
    <w:rsid w:val="004E65A9"/>
    <w:rsid w:val="004E6D3F"/>
    <w:rsid w:val="004E716D"/>
    <w:rsid w:val="004E7545"/>
    <w:rsid w:val="004E79D6"/>
    <w:rsid w:val="004E7ED8"/>
    <w:rsid w:val="004F0416"/>
    <w:rsid w:val="004F041D"/>
    <w:rsid w:val="004F07D2"/>
    <w:rsid w:val="004F18C4"/>
    <w:rsid w:val="004F2037"/>
    <w:rsid w:val="004F2451"/>
    <w:rsid w:val="004F245A"/>
    <w:rsid w:val="004F2518"/>
    <w:rsid w:val="004F2D1A"/>
    <w:rsid w:val="004F2D29"/>
    <w:rsid w:val="004F33B4"/>
    <w:rsid w:val="004F493D"/>
    <w:rsid w:val="004F4EBF"/>
    <w:rsid w:val="004F5031"/>
    <w:rsid w:val="004F55D4"/>
    <w:rsid w:val="004F5939"/>
    <w:rsid w:val="004F5A51"/>
    <w:rsid w:val="004F5BF4"/>
    <w:rsid w:val="004F5FB2"/>
    <w:rsid w:val="004F60C8"/>
    <w:rsid w:val="004F6333"/>
    <w:rsid w:val="004F6B05"/>
    <w:rsid w:val="004F78FD"/>
    <w:rsid w:val="004F7AB7"/>
    <w:rsid w:val="004F7BE1"/>
    <w:rsid w:val="0050033F"/>
    <w:rsid w:val="00500725"/>
    <w:rsid w:val="00500790"/>
    <w:rsid w:val="005007F9"/>
    <w:rsid w:val="00500AC5"/>
    <w:rsid w:val="0050129A"/>
    <w:rsid w:val="00501B4B"/>
    <w:rsid w:val="00501E13"/>
    <w:rsid w:val="00502027"/>
    <w:rsid w:val="0050253E"/>
    <w:rsid w:val="005026B2"/>
    <w:rsid w:val="0050293C"/>
    <w:rsid w:val="00502985"/>
    <w:rsid w:val="00502AF9"/>
    <w:rsid w:val="00502F5F"/>
    <w:rsid w:val="00503137"/>
    <w:rsid w:val="00503364"/>
    <w:rsid w:val="00503A2E"/>
    <w:rsid w:val="0050409D"/>
    <w:rsid w:val="00504202"/>
    <w:rsid w:val="005042E4"/>
    <w:rsid w:val="00504A6C"/>
    <w:rsid w:val="00504CF9"/>
    <w:rsid w:val="00504D5C"/>
    <w:rsid w:val="00505AF2"/>
    <w:rsid w:val="00505CDB"/>
    <w:rsid w:val="00506703"/>
    <w:rsid w:val="00506B70"/>
    <w:rsid w:val="00506FC5"/>
    <w:rsid w:val="00507C15"/>
    <w:rsid w:val="00507DDD"/>
    <w:rsid w:val="00510652"/>
    <w:rsid w:val="0051071D"/>
    <w:rsid w:val="00510729"/>
    <w:rsid w:val="00510BAB"/>
    <w:rsid w:val="005110EA"/>
    <w:rsid w:val="005114E7"/>
    <w:rsid w:val="00511592"/>
    <w:rsid w:val="00511976"/>
    <w:rsid w:val="00511B56"/>
    <w:rsid w:val="00511BEF"/>
    <w:rsid w:val="00511F6A"/>
    <w:rsid w:val="0051213C"/>
    <w:rsid w:val="0051227B"/>
    <w:rsid w:val="005123F4"/>
    <w:rsid w:val="00512429"/>
    <w:rsid w:val="005125B5"/>
    <w:rsid w:val="0051303E"/>
    <w:rsid w:val="005130F5"/>
    <w:rsid w:val="00513634"/>
    <w:rsid w:val="00513861"/>
    <w:rsid w:val="0051445F"/>
    <w:rsid w:val="00514998"/>
    <w:rsid w:val="00514CFF"/>
    <w:rsid w:val="00514ED3"/>
    <w:rsid w:val="005150C9"/>
    <w:rsid w:val="00515571"/>
    <w:rsid w:val="005157B3"/>
    <w:rsid w:val="00515885"/>
    <w:rsid w:val="005158BA"/>
    <w:rsid w:val="00515920"/>
    <w:rsid w:val="005161B1"/>
    <w:rsid w:val="005164F3"/>
    <w:rsid w:val="0051679D"/>
    <w:rsid w:val="0051691B"/>
    <w:rsid w:val="00516F1F"/>
    <w:rsid w:val="005177DF"/>
    <w:rsid w:val="00517A29"/>
    <w:rsid w:val="00517CCB"/>
    <w:rsid w:val="00517ED7"/>
    <w:rsid w:val="005201B5"/>
    <w:rsid w:val="00520DC2"/>
    <w:rsid w:val="00520E31"/>
    <w:rsid w:val="005210FA"/>
    <w:rsid w:val="00521E5B"/>
    <w:rsid w:val="00521E70"/>
    <w:rsid w:val="00522459"/>
    <w:rsid w:val="0052293B"/>
    <w:rsid w:val="00522B3A"/>
    <w:rsid w:val="00522B4F"/>
    <w:rsid w:val="00522CD1"/>
    <w:rsid w:val="00523110"/>
    <w:rsid w:val="0052312B"/>
    <w:rsid w:val="00523605"/>
    <w:rsid w:val="00523914"/>
    <w:rsid w:val="0052476A"/>
    <w:rsid w:val="005247FD"/>
    <w:rsid w:val="005249B3"/>
    <w:rsid w:val="00524A43"/>
    <w:rsid w:val="00525520"/>
    <w:rsid w:val="00525663"/>
    <w:rsid w:val="00525A86"/>
    <w:rsid w:val="00525E1B"/>
    <w:rsid w:val="00525E31"/>
    <w:rsid w:val="00525E88"/>
    <w:rsid w:val="00525FF7"/>
    <w:rsid w:val="00526004"/>
    <w:rsid w:val="00526CD8"/>
    <w:rsid w:val="00526CE0"/>
    <w:rsid w:val="00526FE2"/>
    <w:rsid w:val="00526FFB"/>
    <w:rsid w:val="00527126"/>
    <w:rsid w:val="00527148"/>
    <w:rsid w:val="0052778F"/>
    <w:rsid w:val="00527885"/>
    <w:rsid w:val="00527DFA"/>
    <w:rsid w:val="005301F2"/>
    <w:rsid w:val="00530464"/>
    <w:rsid w:val="00530472"/>
    <w:rsid w:val="005307AA"/>
    <w:rsid w:val="005308AD"/>
    <w:rsid w:val="00530A1F"/>
    <w:rsid w:val="00530C8B"/>
    <w:rsid w:val="00531A36"/>
    <w:rsid w:val="00531D79"/>
    <w:rsid w:val="00532053"/>
    <w:rsid w:val="00532069"/>
    <w:rsid w:val="00532183"/>
    <w:rsid w:val="005328E2"/>
    <w:rsid w:val="005335D0"/>
    <w:rsid w:val="00533861"/>
    <w:rsid w:val="005338A1"/>
    <w:rsid w:val="00534846"/>
    <w:rsid w:val="00534AA7"/>
    <w:rsid w:val="00534B13"/>
    <w:rsid w:val="00534F56"/>
    <w:rsid w:val="0053556A"/>
    <w:rsid w:val="00535C5B"/>
    <w:rsid w:val="00535FD2"/>
    <w:rsid w:val="005360B0"/>
    <w:rsid w:val="0053667E"/>
    <w:rsid w:val="0053696A"/>
    <w:rsid w:val="00536CE4"/>
    <w:rsid w:val="00536E4C"/>
    <w:rsid w:val="00537065"/>
    <w:rsid w:val="0053707D"/>
    <w:rsid w:val="005377AA"/>
    <w:rsid w:val="00537954"/>
    <w:rsid w:val="00537ACD"/>
    <w:rsid w:val="00540284"/>
    <w:rsid w:val="0054066C"/>
    <w:rsid w:val="00540B16"/>
    <w:rsid w:val="00540FEA"/>
    <w:rsid w:val="00541707"/>
    <w:rsid w:val="00541E20"/>
    <w:rsid w:val="005423B6"/>
    <w:rsid w:val="0054240A"/>
    <w:rsid w:val="00542A7F"/>
    <w:rsid w:val="00542FBA"/>
    <w:rsid w:val="005434EF"/>
    <w:rsid w:val="0054363F"/>
    <w:rsid w:val="00543D63"/>
    <w:rsid w:val="00543EFE"/>
    <w:rsid w:val="0054411C"/>
    <w:rsid w:val="0054452D"/>
    <w:rsid w:val="0054482E"/>
    <w:rsid w:val="00544976"/>
    <w:rsid w:val="00544B69"/>
    <w:rsid w:val="00544BB1"/>
    <w:rsid w:val="005450C9"/>
    <w:rsid w:val="00545BED"/>
    <w:rsid w:val="00545C60"/>
    <w:rsid w:val="00545DFA"/>
    <w:rsid w:val="0054663C"/>
    <w:rsid w:val="00546E7A"/>
    <w:rsid w:val="00546F8B"/>
    <w:rsid w:val="0054734F"/>
    <w:rsid w:val="005505E1"/>
    <w:rsid w:val="0055111F"/>
    <w:rsid w:val="005516FB"/>
    <w:rsid w:val="00551DC8"/>
    <w:rsid w:val="00552388"/>
    <w:rsid w:val="0055238A"/>
    <w:rsid w:val="005525AC"/>
    <w:rsid w:val="00552922"/>
    <w:rsid w:val="0055417F"/>
    <w:rsid w:val="005545EC"/>
    <w:rsid w:val="00554ABE"/>
    <w:rsid w:val="00554C93"/>
    <w:rsid w:val="00554DA4"/>
    <w:rsid w:val="00554E22"/>
    <w:rsid w:val="005551E8"/>
    <w:rsid w:val="0055524A"/>
    <w:rsid w:val="005552EE"/>
    <w:rsid w:val="0055568E"/>
    <w:rsid w:val="00555781"/>
    <w:rsid w:val="005559ED"/>
    <w:rsid w:val="00555B43"/>
    <w:rsid w:val="00555D5A"/>
    <w:rsid w:val="00556549"/>
    <w:rsid w:val="005568AB"/>
    <w:rsid w:val="00556929"/>
    <w:rsid w:val="00556BA6"/>
    <w:rsid w:val="00556EF2"/>
    <w:rsid w:val="00556F66"/>
    <w:rsid w:val="0055720F"/>
    <w:rsid w:val="0056093F"/>
    <w:rsid w:val="00560B30"/>
    <w:rsid w:val="00560BE0"/>
    <w:rsid w:val="005613CB"/>
    <w:rsid w:val="005614D6"/>
    <w:rsid w:val="00561A68"/>
    <w:rsid w:val="00561AB5"/>
    <w:rsid w:val="00562005"/>
    <w:rsid w:val="0056201F"/>
    <w:rsid w:val="005624A9"/>
    <w:rsid w:val="005625DC"/>
    <w:rsid w:val="00563188"/>
    <w:rsid w:val="0056384E"/>
    <w:rsid w:val="00563B47"/>
    <w:rsid w:val="00563F65"/>
    <w:rsid w:val="0056427A"/>
    <w:rsid w:val="005649C3"/>
    <w:rsid w:val="00564D23"/>
    <w:rsid w:val="005651A8"/>
    <w:rsid w:val="0056533E"/>
    <w:rsid w:val="0056546F"/>
    <w:rsid w:val="00565978"/>
    <w:rsid w:val="00566508"/>
    <w:rsid w:val="005672D2"/>
    <w:rsid w:val="0056741F"/>
    <w:rsid w:val="005675DC"/>
    <w:rsid w:val="00567E2D"/>
    <w:rsid w:val="00567E3A"/>
    <w:rsid w:val="00567E85"/>
    <w:rsid w:val="00567EAD"/>
    <w:rsid w:val="00567FD6"/>
    <w:rsid w:val="0057026F"/>
    <w:rsid w:val="005708B8"/>
    <w:rsid w:val="00571332"/>
    <w:rsid w:val="00571338"/>
    <w:rsid w:val="00571372"/>
    <w:rsid w:val="0057155F"/>
    <w:rsid w:val="00571DA7"/>
    <w:rsid w:val="00571DDD"/>
    <w:rsid w:val="005720C8"/>
    <w:rsid w:val="0057260C"/>
    <w:rsid w:val="00572670"/>
    <w:rsid w:val="00572B09"/>
    <w:rsid w:val="0057312F"/>
    <w:rsid w:val="0057325A"/>
    <w:rsid w:val="00573693"/>
    <w:rsid w:val="005736E8"/>
    <w:rsid w:val="005739A7"/>
    <w:rsid w:val="00573FA5"/>
    <w:rsid w:val="005741A8"/>
    <w:rsid w:val="00574219"/>
    <w:rsid w:val="00574330"/>
    <w:rsid w:val="00574618"/>
    <w:rsid w:val="00574810"/>
    <w:rsid w:val="005748EE"/>
    <w:rsid w:val="00575435"/>
    <w:rsid w:val="005759CF"/>
    <w:rsid w:val="00575A90"/>
    <w:rsid w:val="00575B0D"/>
    <w:rsid w:val="00575D33"/>
    <w:rsid w:val="005770D9"/>
    <w:rsid w:val="005772B5"/>
    <w:rsid w:val="005775AC"/>
    <w:rsid w:val="005775DF"/>
    <w:rsid w:val="00580486"/>
    <w:rsid w:val="00580620"/>
    <w:rsid w:val="00581071"/>
    <w:rsid w:val="00581230"/>
    <w:rsid w:val="00581867"/>
    <w:rsid w:val="00581A99"/>
    <w:rsid w:val="0058266C"/>
    <w:rsid w:val="00583AEB"/>
    <w:rsid w:val="00583C8F"/>
    <w:rsid w:val="005840B1"/>
    <w:rsid w:val="005850EE"/>
    <w:rsid w:val="00586729"/>
    <w:rsid w:val="0058687F"/>
    <w:rsid w:val="005868EB"/>
    <w:rsid w:val="00586BC3"/>
    <w:rsid w:val="00586F52"/>
    <w:rsid w:val="00586FDD"/>
    <w:rsid w:val="0058700E"/>
    <w:rsid w:val="00587DF1"/>
    <w:rsid w:val="00587F2B"/>
    <w:rsid w:val="00590BAE"/>
    <w:rsid w:val="0059119F"/>
    <w:rsid w:val="0059174C"/>
    <w:rsid w:val="00591D70"/>
    <w:rsid w:val="0059225B"/>
    <w:rsid w:val="005922ED"/>
    <w:rsid w:val="0059257F"/>
    <w:rsid w:val="00592699"/>
    <w:rsid w:val="005926C6"/>
    <w:rsid w:val="00592A1A"/>
    <w:rsid w:val="00592BE0"/>
    <w:rsid w:val="00593C08"/>
    <w:rsid w:val="005940A3"/>
    <w:rsid w:val="0059435D"/>
    <w:rsid w:val="005949D5"/>
    <w:rsid w:val="0059500D"/>
    <w:rsid w:val="0059521B"/>
    <w:rsid w:val="0059523B"/>
    <w:rsid w:val="00595452"/>
    <w:rsid w:val="0059550B"/>
    <w:rsid w:val="00595724"/>
    <w:rsid w:val="005957C5"/>
    <w:rsid w:val="00595AE4"/>
    <w:rsid w:val="00595B3C"/>
    <w:rsid w:val="005962FE"/>
    <w:rsid w:val="00596767"/>
    <w:rsid w:val="00596968"/>
    <w:rsid w:val="00596A2F"/>
    <w:rsid w:val="005976C1"/>
    <w:rsid w:val="00597EA4"/>
    <w:rsid w:val="00597EA5"/>
    <w:rsid w:val="005A042E"/>
    <w:rsid w:val="005A0D67"/>
    <w:rsid w:val="005A0E40"/>
    <w:rsid w:val="005A10DB"/>
    <w:rsid w:val="005A1598"/>
    <w:rsid w:val="005A1988"/>
    <w:rsid w:val="005A2807"/>
    <w:rsid w:val="005A30C3"/>
    <w:rsid w:val="005A3309"/>
    <w:rsid w:val="005A39CB"/>
    <w:rsid w:val="005A40EE"/>
    <w:rsid w:val="005A447A"/>
    <w:rsid w:val="005A4E2A"/>
    <w:rsid w:val="005A52B7"/>
    <w:rsid w:val="005A5398"/>
    <w:rsid w:val="005A5474"/>
    <w:rsid w:val="005A55BB"/>
    <w:rsid w:val="005A5BE1"/>
    <w:rsid w:val="005A5EEF"/>
    <w:rsid w:val="005A5F04"/>
    <w:rsid w:val="005A6432"/>
    <w:rsid w:val="005A6541"/>
    <w:rsid w:val="005A659A"/>
    <w:rsid w:val="005A6872"/>
    <w:rsid w:val="005A77A8"/>
    <w:rsid w:val="005B081B"/>
    <w:rsid w:val="005B0CAD"/>
    <w:rsid w:val="005B10AB"/>
    <w:rsid w:val="005B143E"/>
    <w:rsid w:val="005B14D8"/>
    <w:rsid w:val="005B1701"/>
    <w:rsid w:val="005B2592"/>
    <w:rsid w:val="005B25C9"/>
    <w:rsid w:val="005B2822"/>
    <w:rsid w:val="005B2E59"/>
    <w:rsid w:val="005B30A1"/>
    <w:rsid w:val="005B30A6"/>
    <w:rsid w:val="005B3154"/>
    <w:rsid w:val="005B39E6"/>
    <w:rsid w:val="005B3AEB"/>
    <w:rsid w:val="005B3DFB"/>
    <w:rsid w:val="005B3F51"/>
    <w:rsid w:val="005B412E"/>
    <w:rsid w:val="005B46EE"/>
    <w:rsid w:val="005B4E6A"/>
    <w:rsid w:val="005B4E74"/>
    <w:rsid w:val="005B4EA3"/>
    <w:rsid w:val="005B56EC"/>
    <w:rsid w:val="005B5EC2"/>
    <w:rsid w:val="005B6D65"/>
    <w:rsid w:val="005B6DCF"/>
    <w:rsid w:val="005B7154"/>
    <w:rsid w:val="005B75D2"/>
    <w:rsid w:val="005B77E5"/>
    <w:rsid w:val="005B7A1A"/>
    <w:rsid w:val="005B7A3D"/>
    <w:rsid w:val="005B7F8B"/>
    <w:rsid w:val="005C082B"/>
    <w:rsid w:val="005C093C"/>
    <w:rsid w:val="005C0AE5"/>
    <w:rsid w:val="005C0D7D"/>
    <w:rsid w:val="005C0F8F"/>
    <w:rsid w:val="005C102A"/>
    <w:rsid w:val="005C1372"/>
    <w:rsid w:val="005C16C3"/>
    <w:rsid w:val="005C2173"/>
    <w:rsid w:val="005C2394"/>
    <w:rsid w:val="005C2AE4"/>
    <w:rsid w:val="005C2C58"/>
    <w:rsid w:val="005C2DE8"/>
    <w:rsid w:val="005C30B8"/>
    <w:rsid w:val="005C33E2"/>
    <w:rsid w:val="005C3AF3"/>
    <w:rsid w:val="005C3AFC"/>
    <w:rsid w:val="005C4643"/>
    <w:rsid w:val="005C4ABD"/>
    <w:rsid w:val="005C59CD"/>
    <w:rsid w:val="005C7EB0"/>
    <w:rsid w:val="005D05CB"/>
    <w:rsid w:val="005D165A"/>
    <w:rsid w:val="005D1DAF"/>
    <w:rsid w:val="005D1E2C"/>
    <w:rsid w:val="005D2233"/>
    <w:rsid w:val="005D2549"/>
    <w:rsid w:val="005D25B0"/>
    <w:rsid w:val="005D2910"/>
    <w:rsid w:val="005D2B83"/>
    <w:rsid w:val="005D3380"/>
    <w:rsid w:val="005D34FF"/>
    <w:rsid w:val="005D390D"/>
    <w:rsid w:val="005D403D"/>
    <w:rsid w:val="005D4135"/>
    <w:rsid w:val="005D4190"/>
    <w:rsid w:val="005D4337"/>
    <w:rsid w:val="005D45F2"/>
    <w:rsid w:val="005D4795"/>
    <w:rsid w:val="005D47C5"/>
    <w:rsid w:val="005D48CE"/>
    <w:rsid w:val="005D4B10"/>
    <w:rsid w:val="005D4D71"/>
    <w:rsid w:val="005D4E1D"/>
    <w:rsid w:val="005D4F2D"/>
    <w:rsid w:val="005D5463"/>
    <w:rsid w:val="005D5FC8"/>
    <w:rsid w:val="005D616A"/>
    <w:rsid w:val="005D64E5"/>
    <w:rsid w:val="005D65B5"/>
    <w:rsid w:val="005D683A"/>
    <w:rsid w:val="005E0274"/>
    <w:rsid w:val="005E056D"/>
    <w:rsid w:val="005E09D6"/>
    <w:rsid w:val="005E0CE4"/>
    <w:rsid w:val="005E1384"/>
    <w:rsid w:val="005E13CE"/>
    <w:rsid w:val="005E1711"/>
    <w:rsid w:val="005E201C"/>
    <w:rsid w:val="005E20E9"/>
    <w:rsid w:val="005E223E"/>
    <w:rsid w:val="005E2822"/>
    <w:rsid w:val="005E2B1A"/>
    <w:rsid w:val="005E2F9F"/>
    <w:rsid w:val="005E417C"/>
    <w:rsid w:val="005E4454"/>
    <w:rsid w:val="005E4C55"/>
    <w:rsid w:val="005E4CC6"/>
    <w:rsid w:val="005E4F2D"/>
    <w:rsid w:val="005E4FAC"/>
    <w:rsid w:val="005E50FE"/>
    <w:rsid w:val="005E51D8"/>
    <w:rsid w:val="005E57D8"/>
    <w:rsid w:val="005E58DD"/>
    <w:rsid w:val="005E6039"/>
    <w:rsid w:val="005E6367"/>
    <w:rsid w:val="005E68DB"/>
    <w:rsid w:val="005E6AD8"/>
    <w:rsid w:val="005E7414"/>
    <w:rsid w:val="005E7477"/>
    <w:rsid w:val="005F0A21"/>
    <w:rsid w:val="005F0A26"/>
    <w:rsid w:val="005F0D60"/>
    <w:rsid w:val="005F0E68"/>
    <w:rsid w:val="005F1102"/>
    <w:rsid w:val="005F1237"/>
    <w:rsid w:val="005F12B8"/>
    <w:rsid w:val="005F1349"/>
    <w:rsid w:val="005F1A3B"/>
    <w:rsid w:val="005F1B63"/>
    <w:rsid w:val="005F2153"/>
    <w:rsid w:val="005F2A8D"/>
    <w:rsid w:val="005F2BB7"/>
    <w:rsid w:val="005F2E5B"/>
    <w:rsid w:val="005F3280"/>
    <w:rsid w:val="005F33F7"/>
    <w:rsid w:val="005F3742"/>
    <w:rsid w:val="005F395B"/>
    <w:rsid w:val="005F3BDA"/>
    <w:rsid w:val="005F3ED1"/>
    <w:rsid w:val="005F3FE6"/>
    <w:rsid w:val="005F4674"/>
    <w:rsid w:val="005F4E5E"/>
    <w:rsid w:val="005F4E77"/>
    <w:rsid w:val="005F4EF9"/>
    <w:rsid w:val="005F4F8F"/>
    <w:rsid w:val="005F5108"/>
    <w:rsid w:val="005F5414"/>
    <w:rsid w:val="005F55F9"/>
    <w:rsid w:val="005F5B17"/>
    <w:rsid w:val="005F5ED5"/>
    <w:rsid w:val="005F6A33"/>
    <w:rsid w:val="005F6CA5"/>
    <w:rsid w:val="005F6FF4"/>
    <w:rsid w:val="005F7252"/>
    <w:rsid w:val="005F75B6"/>
    <w:rsid w:val="005F7D47"/>
    <w:rsid w:val="005F7FDF"/>
    <w:rsid w:val="006000E4"/>
    <w:rsid w:val="00600328"/>
    <w:rsid w:val="006003BC"/>
    <w:rsid w:val="006007E0"/>
    <w:rsid w:val="0060080E"/>
    <w:rsid w:val="00600A2C"/>
    <w:rsid w:val="006014FA"/>
    <w:rsid w:val="00601799"/>
    <w:rsid w:val="00601E03"/>
    <w:rsid w:val="00601E77"/>
    <w:rsid w:val="00602120"/>
    <w:rsid w:val="00602385"/>
    <w:rsid w:val="0060256B"/>
    <w:rsid w:val="00602EB9"/>
    <w:rsid w:val="0060338D"/>
    <w:rsid w:val="006038D0"/>
    <w:rsid w:val="00603B24"/>
    <w:rsid w:val="00603E25"/>
    <w:rsid w:val="00603F51"/>
    <w:rsid w:val="0060409A"/>
    <w:rsid w:val="006040E5"/>
    <w:rsid w:val="006041FC"/>
    <w:rsid w:val="00604AD8"/>
    <w:rsid w:val="00604C22"/>
    <w:rsid w:val="00604E14"/>
    <w:rsid w:val="006050FD"/>
    <w:rsid w:val="00605667"/>
    <w:rsid w:val="0060623B"/>
    <w:rsid w:val="006063A3"/>
    <w:rsid w:val="00607563"/>
    <w:rsid w:val="006078EA"/>
    <w:rsid w:val="006102DF"/>
    <w:rsid w:val="006103B2"/>
    <w:rsid w:val="00611024"/>
    <w:rsid w:val="00611060"/>
    <w:rsid w:val="0061149A"/>
    <w:rsid w:val="006114E1"/>
    <w:rsid w:val="00611541"/>
    <w:rsid w:val="006118F2"/>
    <w:rsid w:val="00611A6E"/>
    <w:rsid w:val="00611AC1"/>
    <w:rsid w:val="00612298"/>
    <w:rsid w:val="006128CD"/>
    <w:rsid w:val="0061294B"/>
    <w:rsid w:val="006129AE"/>
    <w:rsid w:val="00612B86"/>
    <w:rsid w:val="00612C9B"/>
    <w:rsid w:val="00613466"/>
    <w:rsid w:val="0061453A"/>
    <w:rsid w:val="00614772"/>
    <w:rsid w:val="006152FE"/>
    <w:rsid w:val="00615891"/>
    <w:rsid w:val="006158BE"/>
    <w:rsid w:val="006161F3"/>
    <w:rsid w:val="006164F0"/>
    <w:rsid w:val="00616708"/>
    <w:rsid w:val="006167E3"/>
    <w:rsid w:val="0061690C"/>
    <w:rsid w:val="0061693B"/>
    <w:rsid w:val="00616B22"/>
    <w:rsid w:val="00616C20"/>
    <w:rsid w:val="006170E2"/>
    <w:rsid w:val="00617508"/>
    <w:rsid w:val="00617A5F"/>
    <w:rsid w:val="00617C96"/>
    <w:rsid w:val="00620613"/>
    <w:rsid w:val="00620941"/>
    <w:rsid w:val="00620F60"/>
    <w:rsid w:val="00621A5C"/>
    <w:rsid w:val="00621EE0"/>
    <w:rsid w:val="00621F12"/>
    <w:rsid w:val="00621FFA"/>
    <w:rsid w:val="00622076"/>
    <w:rsid w:val="00622102"/>
    <w:rsid w:val="00622148"/>
    <w:rsid w:val="00622714"/>
    <w:rsid w:val="006229FD"/>
    <w:rsid w:val="00622D84"/>
    <w:rsid w:val="00623692"/>
    <w:rsid w:val="0062424C"/>
    <w:rsid w:val="00624272"/>
    <w:rsid w:val="0062436A"/>
    <w:rsid w:val="00624CFB"/>
    <w:rsid w:val="006254F9"/>
    <w:rsid w:val="0062583C"/>
    <w:rsid w:val="00626349"/>
    <w:rsid w:val="00626436"/>
    <w:rsid w:val="006265B0"/>
    <w:rsid w:val="00626839"/>
    <w:rsid w:val="0062732C"/>
    <w:rsid w:val="00627375"/>
    <w:rsid w:val="00627E9C"/>
    <w:rsid w:val="0063002F"/>
    <w:rsid w:val="00630647"/>
    <w:rsid w:val="00630751"/>
    <w:rsid w:val="006307AD"/>
    <w:rsid w:val="00630897"/>
    <w:rsid w:val="00630A00"/>
    <w:rsid w:val="00632CCB"/>
    <w:rsid w:val="00632E9F"/>
    <w:rsid w:val="00633206"/>
    <w:rsid w:val="00633C04"/>
    <w:rsid w:val="006341A9"/>
    <w:rsid w:val="006344D6"/>
    <w:rsid w:val="006345A5"/>
    <w:rsid w:val="006345B3"/>
    <w:rsid w:val="006346EA"/>
    <w:rsid w:val="00634703"/>
    <w:rsid w:val="00634947"/>
    <w:rsid w:val="006356B5"/>
    <w:rsid w:val="00635917"/>
    <w:rsid w:val="00635AA0"/>
    <w:rsid w:val="00635CC3"/>
    <w:rsid w:val="006364E5"/>
    <w:rsid w:val="00636E17"/>
    <w:rsid w:val="00636F2B"/>
    <w:rsid w:val="006379E2"/>
    <w:rsid w:val="00637A8F"/>
    <w:rsid w:val="00637D9E"/>
    <w:rsid w:val="00637E51"/>
    <w:rsid w:val="00637F7D"/>
    <w:rsid w:val="00640549"/>
    <w:rsid w:val="006408B7"/>
    <w:rsid w:val="00640AE3"/>
    <w:rsid w:val="0064114F"/>
    <w:rsid w:val="00641F5C"/>
    <w:rsid w:val="006421CD"/>
    <w:rsid w:val="00642284"/>
    <w:rsid w:val="006428D1"/>
    <w:rsid w:val="00642C76"/>
    <w:rsid w:val="00642D33"/>
    <w:rsid w:val="006437E1"/>
    <w:rsid w:val="0064399F"/>
    <w:rsid w:val="00644AB4"/>
    <w:rsid w:val="00644FE7"/>
    <w:rsid w:val="006450C6"/>
    <w:rsid w:val="0064514F"/>
    <w:rsid w:val="00645517"/>
    <w:rsid w:val="00645E48"/>
    <w:rsid w:val="00645E60"/>
    <w:rsid w:val="00646B6D"/>
    <w:rsid w:val="00646FC9"/>
    <w:rsid w:val="006479AE"/>
    <w:rsid w:val="00647C06"/>
    <w:rsid w:val="00647C7F"/>
    <w:rsid w:val="00647C8F"/>
    <w:rsid w:val="00647F6C"/>
    <w:rsid w:val="006509B4"/>
    <w:rsid w:val="00650E74"/>
    <w:rsid w:val="0065102D"/>
    <w:rsid w:val="006511C7"/>
    <w:rsid w:val="00651258"/>
    <w:rsid w:val="006517AF"/>
    <w:rsid w:val="00651BF3"/>
    <w:rsid w:val="006522BF"/>
    <w:rsid w:val="00652313"/>
    <w:rsid w:val="00652867"/>
    <w:rsid w:val="00652AA9"/>
    <w:rsid w:val="00652C11"/>
    <w:rsid w:val="006530EB"/>
    <w:rsid w:val="00654263"/>
    <w:rsid w:val="0065452F"/>
    <w:rsid w:val="00655010"/>
    <w:rsid w:val="006554E2"/>
    <w:rsid w:val="00655A73"/>
    <w:rsid w:val="00655BAF"/>
    <w:rsid w:val="00655D25"/>
    <w:rsid w:val="00655E54"/>
    <w:rsid w:val="00656961"/>
    <w:rsid w:val="00656F06"/>
    <w:rsid w:val="0065738B"/>
    <w:rsid w:val="00657BCC"/>
    <w:rsid w:val="0066013D"/>
    <w:rsid w:val="00660E88"/>
    <w:rsid w:val="006613C4"/>
    <w:rsid w:val="006617E5"/>
    <w:rsid w:val="00661EEB"/>
    <w:rsid w:val="006623F0"/>
    <w:rsid w:val="0066300C"/>
    <w:rsid w:val="00663374"/>
    <w:rsid w:val="0066349A"/>
    <w:rsid w:val="00663648"/>
    <w:rsid w:val="00663A29"/>
    <w:rsid w:val="0066413B"/>
    <w:rsid w:val="006650EA"/>
    <w:rsid w:val="00665374"/>
    <w:rsid w:val="00665512"/>
    <w:rsid w:val="006657A1"/>
    <w:rsid w:val="0066584A"/>
    <w:rsid w:val="00665939"/>
    <w:rsid w:val="00665BF1"/>
    <w:rsid w:val="00666292"/>
    <w:rsid w:val="00666D93"/>
    <w:rsid w:val="00667240"/>
    <w:rsid w:val="0066726B"/>
    <w:rsid w:val="006673B6"/>
    <w:rsid w:val="006677DD"/>
    <w:rsid w:val="00670495"/>
    <w:rsid w:val="00670712"/>
    <w:rsid w:val="006707A4"/>
    <w:rsid w:val="00670D86"/>
    <w:rsid w:val="00670FE1"/>
    <w:rsid w:val="0067133D"/>
    <w:rsid w:val="006717D6"/>
    <w:rsid w:val="006718C7"/>
    <w:rsid w:val="006719E7"/>
    <w:rsid w:val="00671A0D"/>
    <w:rsid w:val="00671F03"/>
    <w:rsid w:val="006722BD"/>
    <w:rsid w:val="006728C4"/>
    <w:rsid w:val="006735C4"/>
    <w:rsid w:val="00673BF7"/>
    <w:rsid w:val="00673C15"/>
    <w:rsid w:val="00673E37"/>
    <w:rsid w:val="006741B5"/>
    <w:rsid w:val="00674623"/>
    <w:rsid w:val="00674BA5"/>
    <w:rsid w:val="00674C2A"/>
    <w:rsid w:val="00674ECF"/>
    <w:rsid w:val="0067513B"/>
    <w:rsid w:val="006753D0"/>
    <w:rsid w:val="0067598B"/>
    <w:rsid w:val="00675DBC"/>
    <w:rsid w:val="00675DD5"/>
    <w:rsid w:val="00675F4B"/>
    <w:rsid w:val="006760F2"/>
    <w:rsid w:val="0067658B"/>
    <w:rsid w:val="0067664F"/>
    <w:rsid w:val="00676F88"/>
    <w:rsid w:val="00676FB7"/>
    <w:rsid w:val="0067746D"/>
    <w:rsid w:val="006774E6"/>
    <w:rsid w:val="006778C6"/>
    <w:rsid w:val="00677B33"/>
    <w:rsid w:val="00677B7B"/>
    <w:rsid w:val="00677FE7"/>
    <w:rsid w:val="00680017"/>
    <w:rsid w:val="00680C55"/>
    <w:rsid w:val="00681402"/>
    <w:rsid w:val="00681428"/>
    <w:rsid w:val="00681F39"/>
    <w:rsid w:val="006824BE"/>
    <w:rsid w:val="006828F6"/>
    <w:rsid w:val="00682CF7"/>
    <w:rsid w:val="00682CF8"/>
    <w:rsid w:val="006830F3"/>
    <w:rsid w:val="00683653"/>
    <w:rsid w:val="006836A8"/>
    <w:rsid w:val="00683C81"/>
    <w:rsid w:val="00684017"/>
    <w:rsid w:val="0068498E"/>
    <w:rsid w:val="006849D9"/>
    <w:rsid w:val="00684D59"/>
    <w:rsid w:val="006854DD"/>
    <w:rsid w:val="006856BB"/>
    <w:rsid w:val="00685AFA"/>
    <w:rsid w:val="00685B94"/>
    <w:rsid w:val="00686209"/>
    <w:rsid w:val="00686A37"/>
    <w:rsid w:val="00686A59"/>
    <w:rsid w:val="00686B1C"/>
    <w:rsid w:val="00686DA1"/>
    <w:rsid w:val="00686E0C"/>
    <w:rsid w:val="00686EB6"/>
    <w:rsid w:val="006873AC"/>
    <w:rsid w:val="00687452"/>
    <w:rsid w:val="0068746D"/>
    <w:rsid w:val="00687791"/>
    <w:rsid w:val="00687EFB"/>
    <w:rsid w:val="0069002B"/>
    <w:rsid w:val="0069064C"/>
    <w:rsid w:val="0069068F"/>
    <w:rsid w:val="00690B57"/>
    <w:rsid w:val="00690C3A"/>
    <w:rsid w:val="00690DA6"/>
    <w:rsid w:val="00691467"/>
    <w:rsid w:val="00691496"/>
    <w:rsid w:val="00691763"/>
    <w:rsid w:val="00691F13"/>
    <w:rsid w:val="00692289"/>
    <w:rsid w:val="006925B9"/>
    <w:rsid w:val="006927BF"/>
    <w:rsid w:val="00692B66"/>
    <w:rsid w:val="00693340"/>
    <w:rsid w:val="0069342D"/>
    <w:rsid w:val="006946F6"/>
    <w:rsid w:val="006948A7"/>
    <w:rsid w:val="00694B4F"/>
    <w:rsid w:val="00694C45"/>
    <w:rsid w:val="00695520"/>
    <w:rsid w:val="00695EB6"/>
    <w:rsid w:val="006962DB"/>
    <w:rsid w:val="006967BA"/>
    <w:rsid w:val="00696DB6"/>
    <w:rsid w:val="0069756D"/>
    <w:rsid w:val="00697603"/>
    <w:rsid w:val="00697B92"/>
    <w:rsid w:val="006A033A"/>
    <w:rsid w:val="006A0B44"/>
    <w:rsid w:val="006A0CAE"/>
    <w:rsid w:val="006A0CBA"/>
    <w:rsid w:val="006A0D22"/>
    <w:rsid w:val="006A0EBD"/>
    <w:rsid w:val="006A1621"/>
    <w:rsid w:val="006A1AA2"/>
    <w:rsid w:val="006A1BEC"/>
    <w:rsid w:val="006A2038"/>
    <w:rsid w:val="006A2658"/>
    <w:rsid w:val="006A28A7"/>
    <w:rsid w:val="006A2E0C"/>
    <w:rsid w:val="006A2EFA"/>
    <w:rsid w:val="006A3275"/>
    <w:rsid w:val="006A32A4"/>
    <w:rsid w:val="006A3BE0"/>
    <w:rsid w:val="006A4202"/>
    <w:rsid w:val="006A4537"/>
    <w:rsid w:val="006A4721"/>
    <w:rsid w:val="006A48E7"/>
    <w:rsid w:val="006A4B51"/>
    <w:rsid w:val="006A4E01"/>
    <w:rsid w:val="006A5A40"/>
    <w:rsid w:val="006A5A60"/>
    <w:rsid w:val="006A5B3A"/>
    <w:rsid w:val="006A5B9A"/>
    <w:rsid w:val="006A61F5"/>
    <w:rsid w:val="006A62D3"/>
    <w:rsid w:val="006A6511"/>
    <w:rsid w:val="006A653A"/>
    <w:rsid w:val="006A65BF"/>
    <w:rsid w:val="006A6797"/>
    <w:rsid w:val="006A67D5"/>
    <w:rsid w:val="006A6E12"/>
    <w:rsid w:val="006A6F9B"/>
    <w:rsid w:val="006A71BC"/>
    <w:rsid w:val="006A7686"/>
    <w:rsid w:val="006A7C8C"/>
    <w:rsid w:val="006A7EF4"/>
    <w:rsid w:val="006B03E2"/>
    <w:rsid w:val="006B07B3"/>
    <w:rsid w:val="006B08DA"/>
    <w:rsid w:val="006B0CF9"/>
    <w:rsid w:val="006B1052"/>
    <w:rsid w:val="006B12A0"/>
    <w:rsid w:val="006B12A8"/>
    <w:rsid w:val="006B163B"/>
    <w:rsid w:val="006B1740"/>
    <w:rsid w:val="006B27DE"/>
    <w:rsid w:val="006B2875"/>
    <w:rsid w:val="006B2C16"/>
    <w:rsid w:val="006B2CEF"/>
    <w:rsid w:val="006B2EA1"/>
    <w:rsid w:val="006B2EE8"/>
    <w:rsid w:val="006B3251"/>
    <w:rsid w:val="006B36A7"/>
    <w:rsid w:val="006B380D"/>
    <w:rsid w:val="006B4003"/>
    <w:rsid w:val="006B480A"/>
    <w:rsid w:val="006B4915"/>
    <w:rsid w:val="006B5410"/>
    <w:rsid w:val="006B5675"/>
    <w:rsid w:val="006B57CC"/>
    <w:rsid w:val="006B590C"/>
    <w:rsid w:val="006B5A81"/>
    <w:rsid w:val="006B61AF"/>
    <w:rsid w:val="006B62D4"/>
    <w:rsid w:val="006B66C0"/>
    <w:rsid w:val="006B7592"/>
    <w:rsid w:val="006B762C"/>
    <w:rsid w:val="006B7673"/>
    <w:rsid w:val="006B77CA"/>
    <w:rsid w:val="006C0065"/>
    <w:rsid w:val="006C0669"/>
    <w:rsid w:val="006C0F18"/>
    <w:rsid w:val="006C1546"/>
    <w:rsid w:val="006C1F61"/>
    <w:rsid w:val="006C1FD7"/>
    <w:rsid w:val="006C2082"/>
    <w:rsid w:val="006C28F5"/>
    <w:rsid w:val="006C421A"/>
    <w:rsid w:val="006C436C"/>
    <w:rsid w:val="006C494F"/>
    <w:rsid w:val="006C4C8B"/>
    <w:rsid w:val="006C4F3E"/>
    <w:rsid w:val="006C5A8B"/>
    <w:rsid w:val="006C5BEC"/>
    <w:rsid w:val="006C5ED1"/>
    <w:rsid w:val="006C60A9"/>
    <w:rsid w:val="006C64F1"/>
    <w:rsid w:val="006C6C16"/>
    <w:rsid w:val="006C7B2D"/>
    <w:rsid w:val="006C7F36"/>
    <w:rsid w:val="006D0369"/>
    <w:rsid w:val="006D0D42"/>
    <w:rsid w:val="006D0DD4"/>
    <w:rsid w:val="006D1176"/>
    <w:rsid w:val="006D1E1A"/>
    <w:rsid w:val="006D1F78"/>
    <w:rsid w:val="006D233B"/>
    <w:rsid w:val="006D241D"/>
    <w:rsid w:val="006D2620"/>
    <w:rsid w:val="006D26D9"/>
    <w:rsid w:val="006D2A2D"/>
    <w:rsid w:val="006D345C"/>
    <w:rsid w:val="006D3C4D"/>
    <w:rsid w:val="006D3D76"/>
    <w:rsid w:val="006D4196"/>
    <w:rsid w:val="006D41AF"/>
    <w:rsid w:val="006D4253"/>
    <w:rsid w:val="006D4532"/>
    <w:rsid w:val="006D4BD4"/>
    <w:rsid w:val="006D4F40"/>
    <w:rsid w:val="006D4FA5"/>
    <w:rsid w:val="006D53AE"/>
    <w:rsid w:val="006D5C56"/>
    <w:rsid w:val="006D5E75"/>
    <w:rsid w:val="006D633C"/>
    <w:rsid w:val="006D659B"/>
    <w:rsid w:val="006D79AA"/>
    <w:rsid w:val="006E0902"/>
    <w:rsid w:val="006E12A9"/>
    <w:rsid w:val="006E1602"/>
    <w:rsid w:val="006E1721"/>
    <w:rsid w:val="006E1A9D"/>
    <w:rsid w:val="006E1C66"/>
    <w:rsid w:val="006E2235"/>
    <w:rsid w:val="006E260E"/>
    <w:rsid w:val="006E286A"/>
    <w:rsid w:val="006E2F71"/>
    <w:rsid w:val="006E3E54"/>
    <w:rsid w:val="006E40FF"/>
    <w:rsid w:val="006E41AB"/>
    <w:rsid w:val="006E4D0A"/>
    <w:rsid w:val="006E5CE0"/>
    <w:rsid w:val="006E7872"/>
    <w:rsid w:val="006E7BF5"/>
    <w:rsid w:val="006E7E0C"/>
    <w:rsid w:val="006F0164"/>
    <w:rsid w:val="006F0781"/>
    <w:rsid w:val="006F0BB9"/>
    <w:rsid w:val="006F126D"/>
    <w:rsid w:val="006F2259"/>
    <w:rsid w:val="006F226F"/>
    <w:rsid w:val="006F370A"/>
    <w:rsid w:val="006F379D"/>
    <w:rsid w:val="006F42B3"/>
    <w:rsid w:val="006F42F9"/>
    <w:rsid w:val="006F43E1"/>
    <w:rsid w:val="006F4486"/>
    <w:rsid w:val="006F4678"/>
    <w:rsid w:val="006F4B7A"/>
    <w:rsid w:val="006F4D39"/>
    <w:rsid w:val="006F52A0"/>
    <w:rsid w:val="006F5994"/>
    <w:rsid w:val="006F5C47"/>
    <w:rsid w:val="006F61B1"/>
    <w:rsid w:val="006F6C93"/>
    <w:rsid w:val="006F7319"/>
    <w:rsid w:val="006F750B"/>
    <w:rsid w:val="006F77A3"/>
    <w:rsid w:val="006F7842"/>
    <w:rsid w:val="006F784B"/>
    <w:rsid w:val="006F7D2C"/>
    <w:rsid w:val="007002B4"/>
    <w:rsid w:val="007004CF"/>
    <w:rsid w:val="00701057"/>
    <w:rsid w:val="007018DC"/>
    <w:rsid w:val="00701950"/>
    <w:rsid w:val="00704089"/>
    <w:rsid w:val="007042A5"/>
    <w:rsid w:val="0070462B"/>
    <w:rsid w:val="00704D5A"/>
    <w:rsid w:val="00704F40"/>
    <w:rsid w:val="007054D1"/>
    <w:rsid w:val="007056BA"/>
    <w:rsid w:val="00705F6C"/>
    <w:rsid w:val="00706394"/>
    <w:rsid w:val="0070664A"/>
    <w:rsid w:val="00706887"/>
    <w:rsid w:val="007069DC"/>
    <w:rsid w:val="00706A75"/>
    <w:rsid w:val="00706FAF"/>
    <w:rsid w:val="00707414"/>
    <w:rsid w:val="00707533"/>
    <w:rsid w:val="007079D0"/>
    <w:rsid w:val="00707CD2"/>
    <w:rsid w:val="00707FF8"/>
    <w:rsid w:val="007100BB"/>
    <w:rsid w:val="00710147"/>
    <w:rsid w:val="00710600"/>
    <w:rsid w:val="00710A46"/>
    <w:rsid w:val="00710C3C"/>
    <w:rsid w:val="00710DA8"/>
    <w:rsid w:val="00711720"/>
    <w:rsid w:val="00711A5B"/>
    <w:rsid w:val="00712008"/>
    <w:rsid w:val="00712348"/>
    <w:rsid w:val="00712C95"/>
    <w:rsid w:val="007130F9"/>
    <w:rsid w:val="0071330D"/>
    <w:rsid w:val="00713DBB"/>
    <w:rsid w:val="00714CC7"/>
    <w:rsid w:val="007155B4"/>
    <w:rsid w:val="0071581C"/>
    <w:rsid w:val="00715D8C"/>
    <w:rsid w:val="00716BCE"/>
    <w:rsid w:val="00716C64"/>
    <w:rsid w:val="00717249"/>
    <w:rsid w:val="00717283"/>
    <w:rsid w:val="007177AD"/>
    <w:rsid w:val="00717C96"/>
    <w:rsid w:val="00720173"/>
    <w:rsid w:val="00720291"/>
    <w:rsid w:val="0072048A"/>
    <w:rsid w:val="00721127"/>
    <w:rsid w:val="00721195"/>
    <w:rsid w:val="00722003"/>
    <w:rsid w:val="007221F9"/>
    <w:rsid w:val="007222A5"/>
    <w:rsid w:val="007223A7"/>
    <w:rsid w:val="00722CA8"/>
    <w:rsid w:val="00723405"/>
    <w:rsid w:val="007238D2"/>
    <w:rsid w:val="00723E7C"/>
    <w:rsid w:val="007246E8"/>
    <w:rsid w:val="00724755"/>
    <w:rsid w:val="0072499D"/>
    <w:rsid w:val="00724ACF"/>
    <w:rsid w:val="00724C7D"/>
    <w:rsid w:val="0072522B"/>
    <w:rsid w:val="0072536E"/>
    <w:rsid w:val="00725527"/>
    <w:rsid w:val="0072581D"/>
    <w:rsid w:val="00726243"/>
    <w:rsid w:val="007264B1"/>
    <w:rsid w:val="00726D8C"/>
    <w:rsid w:val="00726FDF"/>
    <w:rsid w:val="0072703E"/>
    <w:rsid w:val="007271E4"/>
    <w:rsid w:val="007277B4"/>
    <w:rsid w:val="00727C5D"/>
    <w:rsid w:val="007307A5"/>
    <w:rsid w:val="00730979"/>
    <w:rsid w:val="00730AFB"/>
    <w:rsid w:val="00730C91"/>
    <w:rsid w:val="00730DE0"/>
    <w:rsid w:val="00730E47"/>
    <w:rsid w:val="00730E8B"/>
    <w:rsid w:val="0073138A"/>
    <w:rsid w:val="00731792"/>
    <w:rsid w:val="00731A78"/>
    <w:rsid w:val="0073208A"/>
    <w:rsid w:val="00732C13"/>
    <w:rsid w:val="00733514"/>
    <w:rsid w:val="0073360C"/>
    <w:rsid w:val="00734496"/>
    <w:rsid w:val="00734800"/>
    <w:rsid w:val="00734C38"/>
    <w:rsid w:val="0073515D"/>
    <w:rsid w:val="00735499"/>
    <w:rsid w:val="00735525"/>
    <w:rsid w:val="00735634"/>
    <w:rsid w:val="00735B70"/>
    <w:rsid w:val="00735FC3"/>
    <w:rsid w:val="00736484"/>
    <w:rsid w:val="00736676"/>
    <w:rsid w:val="00736766"/>
    <w:rsid w:val="007367B8"/>
    <w:rsid w:val="00736CD0"/>
    <w:rsid w:val="007371BE"/>
    <w:rsid w:val="007371ED"/>
    <w:rsid w:val="00737240"/>
    <w:rsid w:val="0073733B"/>
    <w:rsid w:val="007375C5"/>
    <w:rsid w:val="00737655"/>
    <w:rsid w:val="00737686"/>
    <w:rsid w:val="00740115"/>
    <w:rsid w:val="007402BC"/>
    <w:rsid w:val="00741031"/>
    <w:rsid w:val="0074103F"/>
    <w:rsid w:val="007411E9"/>
    <w:rsid w:val="00741248"/>
    <w:rsid w:val="007412AA"/>
    <w:rsid w:val="00741930"/>
    <w:rsid w:val="007419BA"/>
    <w:rsid w:val="00741C18"/>
    <w:rsid w:val="00741F0F"/>
    <w:rsid w:val="00742409"/>
    <w:rsid w:val="0074252F"/>
    <w:rsid w:val="00742983"/>
    <w:rsid w:val="00742A38"/>
    <w:rsid w:val="00742E8D"/>
    <w:rsid w:val="00743766"/>
    <w:rsid w:val="007439AA"/>
    <w:rsid w:val="00743F6D"/>
    <w:rsid w:val="007440BF"/>
    <w:rsid w:val="007443BB"/>
    <w:rsid w:val="00744CFE"/>
    <w:rsid w:val="0074579D"/>
    <w:rsid w:val="00745C61"/>
    <w:rsid w:val="00746D97"/>
    <w:rsid w:val="007473AE"/>
    <w:rsid w:val="00747CE0"/>
    <w:rsid w:val="0075039D"/>
    <w:rsid w:val="007505F4"/>
    <w:rsid w:val="007506A0"/>
    <w:rsid w:val="00750A15"/>
    <w:rsid w:val="00750B2F"/>
    <w:rsid w:val="00750B91"/>
    <w:rsid w:val="00750D3E"/>
    <w:rsid w:val="007511F1"/>
    <w:rsid w:val="00751382"/>
    <w:rsid w:val="007514FC"/>
    <w:rsid w:val="00751673"/>
    <w:rsid w:val="00751CAC"/>
    <w:rsid w:val="007521F8"/>
    <w:rsid w:val="00752427"/>
    <w:rsid w:val="00752E78"/>
    <w:rsid w:val="00752FAC"/>
    <w:rsid w:val="007533D3"/>
    <w:rsid w:val="00753478"/>
    <w:rsid w:val="00753912"/>
    <w:rsid w:val="00753C8D"/>
    <w:rsid w:val="0075413E"/>
    <w:rsid w:val="007550CD"/>
    <w:rsid w:val="0075583C"/>
    <w:rsid w:val="007567F6"/>
    <w:rsid w:val="007576D7"/>
    <w:rsid w:val="00757FB1"/>
    <w:rsid w:val="0076023B"/>
    <w:rsid w:val="0076049A"/>
    <w:rsid w:val="0076182B"/>
    <w:rsid w:val="0076186D"/>
    <w:rsid w:val="00761A76"/>
    <w:rsid w:val="007620B3"/>
    <w:rsid w:val="007627E0"/>
    <w:rsid w:val="0076289C"/>
    <w:rsid w:val="00762BCB"/>
    <w:rsid w:val="00762E0E"/>
    <w:rsid w:val="007630F0"/>
    <w:rsid w:val="00763316"/>
    <w:rsid w:val="0076369C"/>
    <w:rsid w:val="0076380B"/>
    <w:rsid w:val="00763856"/>
    <w:rsid w:val="00764757"/>
    <w:rsid w:val="00764886"/>
    <w:rsid w:val="00765150"/>
    <w:rsid w:val="00765259"/>
    <w:rsid w:val="00765BF9"/>
    <w:rsid w:val="00766095"/>
    <w:rsid w:val="007662D0"/>
    <w:rsid w:val="007669DE"/>
    <w:rsid w:val="00766DA5"/>
    <w:rsid w:val="00767E2F"/>
    <w:rsid w:val="007700C2"/>
    <w:rsid w:val="007709AD"/>
    <w:rsid w:val="007712E1"/>
    <w:rsid w:val="0077255D"/>
    <w:rsid w:val="00772757"/>
    <w:rsid w:val="00772CC6"/>
    <w:rsid w:val="00772FF2"/>
    <w:rsid w:val="007736A7"/>
    <w:rsid w:val="007738FE"/>
    <w:rsid w:val="00773B30"/>
    <w:rsid w:val="00774093"/>
    <w:rsid w:val="00774170"/>
    <w:rsid w:val="007745D0"/>
    <w:rsid w:val="00774BD1"/>
    <w:rsid w:val="00774D2B"/>
    <w:rsid w:val="0077549D"/>
    <w:rsid w:val="00775926"/>
    <w:rsid w:val="00775D7B"/>
    <w:rsid w:val="007763A7"/>
    <w:rsid w:val="007763F6"/>
    <w:rsid w:val="007765FD"/>
    <w:rsid w:val="00776847"/>
    <w:rsid w:val="00776BE8"/>
    <w:rsid w:val="00776D41"/>
    <w:rsid w:val="00776DEC"/>
    <w:rsid w:val="00776E54"/>
    <w:rsid w:val="00776EAB"/>
    <w:rsid w:val="0077704D"/>
    <w:rsid w:val="00777154"/>
    <w:rsid w:val="007772E6"/>
    <w:rsid w:val="00780181"/>
    <w:rsid w:val="007807F9"/>
    <w:rsid w:val="00780806"/>
    <w:rsid w:val="00780F57"/>
    <w:rsid w:val="00781013"/>
    <w:rsid w:val="00781977"/>
    <w:rsid w:val="00781C47"/>
    <w:rsid w:val="00782529"/>
    <w:rsid w:val="00782676"/>
    <w:rsid w:val="00782702"/>
    <w:rsid w:val="00782965"/>
    <w:rsid w:val="0078296B"/>
    <w:rsid w:val="00782A97"/>
    <w:rsid w:val="00782FDB"/>
    <w:rsid w:val="00783E3C"/>
    <w:rsid w:val="00783EA4"/>
    <w:rsid w:val="007843D2"/>
    <w:rsid w:val="0078442D"/>
    <w:rsid w:val="007847AC"/>
    <w:rsid w:val="0078525C"/>
    <w:rsid w:val="00785700"/>
    <w:rsid w:val="00785702"/>
    <w:rsid w:val="00785DCC"/>
    <w:rsid w:val="00786B0B"/>
    <w:rsid w:val="00786B26"/>
    <w:rsid w:val="007871B6"/>
    <w:rsid w:val="0078744A"/>
    <w:rsid w:val="00787C5D"/>
    <w:rsid w:val="00790C0B"/>
    <w:rsid w:val="00791572"/>
    <w:rsid w:val="00791C89"/>
    <w:rsid w:val="00791E47"/>
    <w:rsid w:val="00792068"/>
    <w:rsid w:val="0079207A"/>
    <w:rsid w:val="00792394"/>
    <w:rsid w:val="00792906"/>
    <w:rsid w:val="00792DC7"/>
    <w:rsid w:val="00793333"/>
    <w:rsid w:val="00793546"/>
    <w:rsid w:val="00793709"/>
    <w:rsid w:val="00793E80"/>
    <w:rsid w:val="00793E87"/>
    <w:rsid w:val="00793F2C"/>
    <w:rsid w:val="00794667"/>
    <w:rsid w:val="00794B51"/>
    <w:rsid w:val="00794EE2"/>
    <w:rsid w:val="00794F98"/>
    <w:rsid w:val="0079553B"/>
    <w:rsid w:val="00795DE0"/>
    <w:rsid w:val="007960EF"/>
    <w:rsid w:val="00796490"/>
    <w:rsid w:val="00796616"/>
    <w:rsid w:val="00796ACE"/>
    <w:rsid w:val="0079736C"/>
    <w:rsid w:val="00797558"/>
    <w:rsid w:val="00797A60"/>
    <w:rsid w:val="00797BB5"/>
    <w:rsid w:val="007A00E8"/>
    <w:rsid w:val="007A037E"/>
    <w:rsid w:val="007A0BB0"/>
    <w:rsid w:val="007A0F63"/>
    <w:rsid w:val="007A0F90"/>
    <w:rsid w:val="007A12EE"/>
    <w:rsid w:val="007A13E9"/>
    <w:rsid w:val="007A1941"/>
    <w:rsid w:val="007A2329"/>
    <w:rsid w:val="007A3198"/>
    <w:rsid w:val="007A3758"/>
    <w:rsid w:val="007A46AA"/>
    <w:rsid w:val="007A48F3"/>
    <w:rsid w:val="007A49B4"/>
    <w:rsid w:val="007A5879"/>
    <w:rsid w:val="007A5F04"/>
    <w:rsid w:val="007A62CD"/>
    <w:rsid w:val="007A6800"/>
    <w:rsid w:val="007A71C2"/>
    <w:rsid w:val="007A7473"/>
    <w:rsid w:val="007A74F7"/>
    <w:rsid w:val="007A7563"/>
    <w:rsid w:val="007A7614"/>
    <w:rsid w:val="007B0614"/>
    <w:rsid w:val="007B0881"/>
    <w:rsid w:val="007B0C50"/>
    <w:rsid w:val="007B0C75"/>
    <w:rsid w:val="007B0E67"/>
    <w:rsid w:val="007B13A9"/>
    <w:rsid w:val="007B1810"/>
    <w:rsid w:val="007B1C1F"/>
    <w:rsid w:val="007B1F23"/>
    <w:rsid w:val="007B22EF"/>
    <w:rsid w:val="007B2609"/>
    <w:rsid w:val="007B27FF"/>
    <w:rsid w:val="007B2B0B"/>
    <w:rsid w:val="007B2D16"/>
    <w:rsid w:val="007B2DD0"/>
    <w:rsid w:val="007B3200"/>
    <w:rsid w:val="007B392C"/>
    <w:rsid w:val="007B3FAE"/>
    <w:rsid w:val="007B41BE"/>
    <w:rsid w:val="007B48E0"/>
    <w:rsid w:val="007B491A"/>
    <w:rsid w:val="007B494C"/>
    <w:rsid w:val="007B4FE1"/>
    <w:rsid w:val="007B50B2"/>
    <w:rsid w:val="007B56F4"/>
    <w:rsid w:val="007B5826"/>
    <w:rsid w:val="007B5864"/>
    <w:rsid w:val="007B657F"/>
    <w:rsid w:val="007B702D"/>
    <w:rsid w:val="007B74CF"/>
    <w:rsid w:val="007C003B"/>
    <w:rsid w:val="007C0113"/>
    <w:rsid w:val="007C0806"/>
    <w:rsid w:val="007C0815"/>
    <w:rsid w:val="007C0C6C"/>
    <w:rsid w:val="007C0D32"/>
    <w:rsid w:val="007C1820"/>
    <w:rsid w:val="007C193E"/>
    <w:rsid w:val="007C1C14"/>
    <w:rsid w:val="007C1E07"/>
    <w:rsid w:val="007C1E16"/>
    <w:rsid w:val="007C21F7"/>
    <w:rsid w:val="007C2478"/>
    <w:rsid w:val="007C2F25"/>
    <w:rsid w:val="007C3610"/>
    <w:rsid w:val="007C393C"/>
    <w:rsid w:val="007C3A81"/>
    <w:rsid w:val="007C3AA7"/>
    <w:rsid w:val="007C3DDA"/>
    <w:rsid w:val="007C3E19"/>
    <w:rsid w:val="007C418B"/>
    <w:rsid w:val="007C49AA"/>
    <w:rsid w:val="007C4CC4"/>
    <w:rsid w:val="007C60FC"/>
    <w:rsid w:val="007C68B0"/>
    <w:rsid w:val="007C6BF7"/>
    <w:rsid w:val="007C6C57"/>
    <w:rsid w:val="007C70B6"/>
    <w:rsid w:val="007C727B"/>
    <w:rsid w:val="007C7618"/>
    <w:rsid w:val="007C7A4C"/>
    <w:rsid w:val="007C7FF8"/>
    <w:rsid w:val="007D013A"/>
    <w:rsid w:val="007D05AE"/>
    <w:rsid w:val="007D06DB"/>
    <w:rsid w:val="007D0F1D"/>
    <w:rsid w:val="007D12C5"/>
    <w:rsid w:val="007D1382"/>
    <w:rsid w:val="007D1647"/>
    <w:rsid w:val="007D1674"/>
    <w:rsid w:val="007D16FA"/>
    <w:rsid w:val="007D1F5E"/>
    <w:rsid w:val="007D20E2"/>
    <w:rsid w:val="007D4318"/>
    <w:rsid w:val="007D43DA"/>
    <w:rsid w:val="007D4516"/>
    <w:rsid w:val="007D4825"/>
    <w:rsid w:val="007D4B99"/>
    <w:rsid w:val="007D5079"/>
    <w:rsid w:val="007D5194"/>
    <w:rsid w:val="007D5B6E"/>
    <w:rsid w:val="007D6441"/>
    <w:rsid w:val="007D6AF9"/>
    <w:rsid w:val="007D7561"/>
    <w:rsid w:val="007D763D"/>
    <w:rsid w:val="007D7AE4"/>
    <w:rsid w:val="007E0000"/>
    <w:rsid w:val="007E0BC0"/>
    <w:rsid w:val="007E0C6B"/>
    <w:rsid w:val="007E0E49"/>
    <w:rsid w:val="007E12D7"/>
    <w:rsid w:val="007E1BD7"/>
    <w:rsid w:val="007E1E26"/>
    <w:rsid w:val="007E1FC1"/>
    <w:rsid w:val="007E2703"/>
    <w:rsid w:val="007E2CA6"/>
    <w:rsid w:val="007E2E74"/>
    <w:rsid w:val="007E3135"/>
    <w:rsid w:val="007E329C"/>
    <w:rsid w:val="007E3346"/>
    <w:rsid w:val="007E4263"/>
    <w:rsid w:val="007E4294"/>
    <w:rsid w:val="007E4BAF"/>
    <w:rsid w:val="007E4EC2"/>
    <w:rsid w:val="007E4F83"/>
    <w:rsid w:val="007E5561"/>
    <w:rsid w:val="007E59C9"/>
    <w:rsid w:val="007E5BBD"/>
    <w:rsid w:val="007E704A"/>
    <w:rsid w:val="007E7272"/>
    <w:rsid w:val="007E7282"/>
    <w:rsid w:val="007E739E"/>
    <w:rsid w:val="007E7495"/>
    <w:rsid w:val="007E7500"/>
    <w:rsid w:val="007E75BE"/>
    <w:rsid w:val="007E76D6"/>
    <w:rsid w:val="007F03BC"/>
    <w:rsid w:val="007F0BFB"/>
    <w:rsid w:val="007F0DED"/>
    <w:rsid w:val="007F11EE"/>
    <w:rsid w:val="007F163F"/>
    <w:rsid w:val="007F1C48"/>
    <w:rsid w:val="007F1E1A"/>
    <w:rsid w:val="007F1E22"/>
    <w:rsid w:val="007F1EB3"/>
    <w:rsid w:val="007F28DB"/>
    <w:rsid w:val="007F31F7"/>
    <w:rsid w:val="007F3C46"/>
    <w:rsid w:val="007F3D7A"/>
    <w:rsid w:val="007F3E77"/>
    <w:rsid w:val="007F3EA4"/>
    <w:rsid w:val="007F479D"/>
    <w:rsid w:val="007F4908"/>
    <w:rsid w:val="007F4B56"/>
    <w:rsid w:val="007F4D5A"/>
    <w:rsid w:val="007F4F58"/>
    <w:rsid w:val="007F5686"/>
    <w:rsid w:val="007F57C7"/>
    <w:rsid w:val="007F60A8"/>
    <w:rsid w:val="007F6172"/>
    <w:rsid w:val="007F62A9"/>
    <w:rsid w:val="007F6691"/>
    <w:rsid w:val="007F6BE2"/>
    <w:rsid w:val="007F702E"/>
    <w:rsid w:val="007F71BB"/>
    <w:rsid w:val="007F72BA"/>
    <w:rsid w:val="007F7F60"/>
    <w:rsid w:val="008008BA"/>
    <w:rsid w:val="008009F1"/>
    <w:rsid w:val="00800EC9"/>
    <w:rsid w:val="00800F75"/>
    <w:rsid w:val="008012B7"/>
    <w:rsid w:val="00801881"/>
    <w:rsid w:val="00801A47"/>
    <w:rsid w:val="00801D62"/>
    <w:rsid w:val="00801D6F"/>
    <w:rsid w:val="008023B5"/>
    <w:rsid w:val="008029F2"/>
    <w:rsid w:val="00802A10"/>
    <w:rsid w:val="008033F9"/>
    <w:rsid w:val="0080350A"/>
    <w:rsid w:val="008036D8"/>
    <w:rsid w:val="00803CC9"/>
    <w:rsid w:val="00803DE4"/>
    <w:rsid w:val="0080475E"/>
    <w:rsid w:val="00804C60"/>
    <w:rsid w:val="0080511C"/>
    <w:rsid w:val="0080537D"/>
    <w:rsid w:val="008054B4"/>
    <w:rsid w:val="0080596B"/>
    <w:rsid w:val="00805C3D"/>
    <w:rsid w:val="00805D57"/>
    <w:rsid w:val="00805EA3"/>
    <w:rsid w:val="00805F70"/>
    <w:rsid w:val="00805F74"/>
    <w:rsid w:val="00805F89"/>
    <w:rsid w:val="00806372"/>
    <w:rsid w:val="00806575"/>
    <w:rsid w:val="008066F8"/>
    <w:rsid w:val="008068DC"/>
    <w:rsid w:val="00806A3C"/>
    <w:rsid w:val="00806E18"/>
    <w:rsid w:val="00806EEB"/>
    <w:rsid w:val="00807487"/>
    <w:rsid w:val="00807626"/>
    <w:rsid w:val="00807C2B"/>
    <w:rsid w:val="00807DA2"/>
    <w:rsid w:val="00810D01"/>
    <w:rsid w:val="00810DBD"/>
    <w:rsid w:val="00810DDC"/>
    <w:rsid w:val="00810EEC"/>
    <w:rsid w:val="008115D9"/>
    <w:rsid w:val="008117CF"/>
    <w:rsid w:val="008118F1"/>
    <w:rsid w:val="00811D8F"/>
    <w:rsid w:val="00811F3C"/>
    <w:rsid w:val="008121FD"/>
    <w:rsid w:val="008125A5"/>
    <w:rsid w:val="00812DEA"/>
    <w:rsid w:val="00812FB5"/>
    <w:rsid w:val="008130C2"/>
    <w:rsid w:val="0081484E"/>
    <w:rsid w:val="008148B4"/>
    <w:rsid w:val="00814B01"/>
    <w:rsid w:val="00814CE3"/>
    <w:rsid w:val="00814DEB"/>
    <w:rsid w:val="008150CC"/>
    <w:rsid w:val="0081557C"/>
    <w:rsid w:val="0081577F"/>
    <w:rsid w:val="00815971"/>
    <w:rsid w:val="00815CF5"/>
    <w:rsid w:val="00815EE9"/>
    <w:rsid w:val="00816B49"/>
    <w:rsid w:val="00816BAD"/>
    <w:rsid w:val="0081708D"/>
    <w:rsid w:val="0081719A"/>
    <w:rsid w:val="0081751F"/>
    <w:rsid w:val="0081757E"/>
    <w:rsid w:val="00817626"/>
    <w:rsid w:val="0081775B"/>
    <w:rsid w:val="00817DE7"/>
    <w:rsid w:val="00817EC0"/>
    <w:rsid w:val="00820681"/>
    <w:rsid w:val="00820881"/>
    <w:rsid w:val="00820C4C"/>
    <w:rsid w:val="00820FD2"/>
    <w:rsid w:val="00821607"/>
    <w:rsid w:val="008221C3"/>
    <w:rsid w:val="00822305"/>
    <w:rsid w:val="00822610"/>
    <w:rsid w:val="00822A2C"/>
    <w:rsid w:val="00822D53"/>
    <w:rsid w:val="008232EB"/>
    <w:rsid w:val="00823419"/>
    <w:rsid w:val="0082466D"/>
    <w:rsid w:val="008248A3"/>
    <w:rsid w:val="008248DB"/>
    <w:rsid w:val="00824BDB"/>
    <w:rsid w:val="00824DDF"/>
    <w:rsid w:val="0082570B"/>
    <w:rsid w:val="00825A21"/>
    <w:rsid w:val="00826870"/>
    <w:rsid w:val="00826E68"/>
    <w:rsid w:val="0082723F"/>
    <w:rsid w:val="008275A0"/>
    <w:rsid w:val="008276B8"/>
    <w:rsid w:val="00827910"/>
    <w:rsid w:val="00827AF6"/>
    <w:rsid w:val="00827F52"/>
    <w:rsid w:val="00830762"/>
    <w:rsid w:val="00830783"/>
    <w:rsid w:val="0083098F"/>
    <w:rsid w:val="00830AC9"/>
    <w:rsid w:val="008312BD"/>
    <w:rsid w:val="008313D0"/>
    <w:rsid w:val="00831584"/>
    <w:rsid w:val="0083181E"/>
    <w:rsid w:val="00831BCE"/>
    <w:rsid w:val="00831FD9"/>
    <w:rsid w:val="0083335F"/>
    <w:rsid w:val="0083339F"/>
    <w:rsid w:val="008342E7"/>
    <w:rsid w:val="008344A2"/>
    <w:rsid w:val="008344B3"/>
    <w:rsid w:val="008352C8"/>
    <w:rsid w:val="00835895"/>
    <w:rsid w:val="00835B5F"/>
    <w:rsid w:val="00835D3C"/>
    <w:rsid w:val="00836259"/>
    <w:rsid w:val="00836406"/>
    <w:rsid w:val="00836543"/>
    <w:rsid w:val="00836576"/>
    <w:rsid w:val="008369D6"/>
    <w:rsid w:val="00836A4E"/>
    <w:rsid w:val="00836AEC"/>
    <w:rsid w:val="00837396"/>
    <w:rsid w:val="00837792"/>
    <w:rsid w:val="00837926"/>
    <w:rsid w:val="00837930"/>
    <w:rsid w:val="00837A03"/>
    <w:rsid w:val="00837B38"/>
    <w:rsid w:val="00840590"/>
    <w:rsid w:val="008414C4"/>
    <w:rsid w:val="008414E6"/>
    <w:rsid w:val="0084189B"/>
    <w:rsid w:val="00842017"/>
    <w:rsid w:val="008422CD"/>
    <w:rsid w:val="00842397"/>
    <w:rsid w:val="00842658"/>
    <w:rsid w:val="00842A46"/>
    <w:rsid w:val="00842CDF"/>
    <w:rsid w:val="00843607"/>
    <w:rsid w:val="00843C4F"/>
    <w:rsid w:val="0084489C"/>
    <w:rsid w:val="00844A04"/>
    <w:rsid w:val="00844B6F"/>
    <w:rsid w:val="00845124"/>
    <w:rsid w:val="008452BC"/>
    <w:rsid w:val="008453CF"/>
    <w:rsid w:val="00845535"/>
    <w:rsid w:val="00845B82"/>
    <w:rsid w:val="00846034"/>
    <w:rsid w:val="00846B05"/>
    <w:rsid w:val="00846E5D"/>
    <w:rsid w:val="008474D0"/>
    <w:rsid w:val="008503A7"/>
    <w:rsid w:val="0085114B"/>
    <w:rsid w:val="008511A4"/>
    <w:rsid w:val="008512F4"/>
    <w:rsid w:val="00851422"/>
    <w:rsid w:val="008516A9"/>
    <w:rsid w:val="008522BA"/>
    <w:rsid w:val="0085250C"/>
    <w:rsid w:val="00852CC2"/>
    <w:rsid w:val="00852EE3"/>
    <w:rsid w:val="00854CA9"/>
    <w:rsid w:val="00854E0D"/>
    <w:rsid w:val="00855077"/>
    <w:rsid w:val="008553D9"/>
    <w:rsid w:val="008557D4"/>
    <w:rsid w:val="00855FEC"/>
    <w:rsid w:val="00855FFD"/>
    <w:rsid w:val="0085648D"/>
    <w:rsid w:val="00856882"/>
    <w:rsid w:val="00856DAB"/>
    <w:rsid w:val="00857089"/>
    <w:rsid w:val="008570B1"/>
    <w:rsid w:val="00857129"/>
    <w:rsid w:val="008573E2"/>
    <w:rsid w:val="00857BA0"/>
    <w:rsid w:val="00857BB1"/>
    <w:rsid w:val="00857BF9"/>
    <w:rsid w:val="00857D49"/>
    <w:rsid w:val="00857EFE"/>
    <w:rsid w:val="0086028A"/>
    <w:rsid w:val="00860436"/>
    <w:rsid w:val="008605D0"/>
    <w:rsid w:val="008609A6"/>
    <w:rsid w:val="00860ABC"/>
    <w:rsid w:val="00860C01"/>
    <w:rsid w:val="0086113C"/>
    <w:rsid w:val="0086113D"/>
    <w:rsid w:val="00861900"/>
    <w:rsid w:val="008619FF"/>
    <w:rsid w:val="008622F2"/>
    <w:rsid w:val="00862810"/>
    <w:rsid w:val="0086281E"/>
    <w:rsid w:val="00862E67"/>
    <w:rsid w:val="00863956"/>
    <w:rsid w:val="00863C6D"/>
    <w:rsid w:val="00863D95"/>
    <w:rsid w:val="0086416B"/>
    <w:rsid w:val="008644BE"/>
    <w:rsid w:val="00864699"/>
    <w:rsid w:val="00864A42"/>
    <w:rsid w:val="008650EC"/>
    <w:rsid w:val="008651EF"/>
    <w:rsid w:val="00865F24"/>
    <w:rsid w:val="00865F8E"/>
    <w:rsid w:val="00866251"/>
    <w:rsid w:val="00866387"/>
    <w:rsid w:val="0086675E"/>
    <w:rsid w:val="00866827"/>
    <w:rsid w:val="00866CD2"/>
    <w:rsid w:val="008670AA"/>
    <w:rsid w:val="00867669"/>
    <w:rsid w:val="00867832"/>
    <w:rsid w:val="00867BAB"/>
    <w:rsid w:val="00867C96"/>
    <w:rsid w:val="008701CC"/>
    <w:rsid w:val="008706D9"/>
    <w:rsid w:val="00870DB3"/>
    <w:rsid w:val="00871176"/>
    <w:rsid w:val="008711EA"/>
    <w:rsid w:val="00871337"/>
    <w:rsid w:val="0087170E"/>
    <w:rsid w:val="0087175D"/>
    <w:rsid w:val="00871B5A"/>
    <w:rsid w:val="00871D67"/>
    <w:rsid w:val="00871F3E"/>
    <w:rsid w:val="00872011"/>
    <w:rsid w:val="00872245"/>
    <w:rsid w:val="00872AE9"/>
    <w:rsid w:val="00872D4B"/>
    <w:rsid w:val="00872D6B"/>
    <w:rsid w:val="008740DC"/>
    <w:rsid w:val="00874514"/>
    <w:rsid w:val="00874712"/>
    <w:rsid w:val="00874904"/>
    <w:rsid w:val="00875189"/>
    <w:rsid w:val="00875386"/>
    <w:rsid w:val="008754E7"/>
    <w:rsid w:val="0087565D"/>
    <w:rsid w:val="0087601A"/>
    <w:rsid w:val="00876644"/>
    <w:rsid w:val="008769DE"/>
    <w:rsid w:val="008774B0"/>
    <w:rsid w:val="00877536"/>
    <w:rsid w:val="008776E8"/>
    <w:rsid w:val="00877819"/>
    <w:rsid w:val="00877C61"/>
    <w:rsid w:val="00880345"/>
    <w:rsid w:val="0088067C"/>
    <w:rsid w:val="00880FBF"/>
    <w:rsid w:val="008810FC"/>
    <w:rsid w:val="00881132"/>
    <w:rsid w:val="0088177A"/>
    <w:rsid w:val="0088190D"/>
    <w:rsid w:val="008819EB"/>
    <w:rsid w:val="008820A8"/>
    <w:rsid w:val="00882C77"/>
    <w:rsid w:val="00882D8E"/>
    <w:rsid w:val="0088300D"/>
    <w:rsid w:val="00883173"/>
    <w:rsid w:val="0088347D"/>
    <w:rsid w:val="0088348D"/>
    <w:rsid w:val="00883A93"/>
    <w:rsid w:val="00883F42"/>
    <w:rsid w:val="0088450C"/>
    <w:rsid w:val="0088467C"/>
    <w:rsid w:val="00884A9C"/>
    <w:rsid w:val="00884E4B"/>
    <w:rsid w:val="008854B4"/>
    <w:rsid w:val="008856A8"/>
    <w:rsid w:val="00885A8C"/>
    <w:rsid w:val="008867B3"/>
    <w:rsid w:val="00886986"/>
    <w:rsid w:val="00886DD0"/>
    <w:rsid w:val="00886E27"/>
    <w:rsid w:val="00887125"/>
    <w:rsid w:val="008875C1"/>
    <w:rsid w:val="008878CC"/>
    <w:rsid w:val="0088792C"/>
    <w:rsid w:val="00887B21"/>
    <w:rsid w:val="008902BA"/>
    <w:rsid w:val="00890603"/>
    <w:rsid w:val="008906EE"/>
    <w:rsid w:val="00891339"/>
    <w:rsid w:val="008915DA"/>
    <w:rsid w:val="00891BF3"/>
    <w:rsid w:val="00891D92"/>
    <w:rsid w:val="008922D4"/>
    <w:rsid w:val="008924A3"/>
    <w:rsid w:val="00892677"/>
    <w:rsid w:val="00892870"/>
    <w:rsid w:val="00892A67"/>
    <w:rsid w:val="00892EA9"/>
    <w:rsid w:val="00892FC9"/>
    <w:rsid w:val="0089346F"/>
    <w:rsid w:val="0089347B"/>
    <w:rsid w:val="008934E9"/>
    <w:rsid w:val="0089370A"/>
    <w:rsid w:val="00893B7D"/>
    <w:rsid w:val="008941D2"/>
    <w:rsid w:val="0089432A"/>
    <w:rsid w:val="00894783"/>
    <w:rsid w:val="00894B82"/>
    <w:rsid w:val="00895528"/>
    <w:rsid w:val="00895D0A"/>
    <w:rsid w:val="00895DE5"/>
    <w:rsid w:val="0089662E"/>
    <w:rsid w:val="00896958"/>
    <w:rsid w:val="00896D98"/>
    <w:rsid w:val="008970EF"/>
    <w:rsid w:val="00897178"/>
    <w:rsid w:val="008974B7"/>
    <w:rsid w:val="00897722"/>
    <w:rsid w:val="008977BF"/>
    <w:rsid w:val="00897806"/>
    <w:rsid w:val="00897ADF"/>
    <w:rsid w:val="00897EC2"/>
    <w:rsid w:val="008A0837"/>
    <w:rsid w:val="008A1093"/>
    <w:rsid w:val="008A122F"/>
    <w:rsid w:val="008A1270"/>
    <w:rsid w:val="008A1585"/>
    <w:rsid w:val="008A172F"/>
    <w:rsid w:val="008A1932"/>
    <w:rsid w:val="008A1B64"/>
    <w:rsid w:val="008A1F0E"/>
    <w:rsid w:val="008A2039"/>
    <w:rsid w:val="008A28F5"/>
    <w:rsid w:val="008A2F71"/>
    <w:rsid w:val="008A2F8D"/>
    <w:rsid w:val="008A31FB"/>
    <w:rsid w:val="008A3432"/>
    <w:rsid w:val="008A34C4"/>
    <w:rsid w:val="008A35A0"/>
    <w:rsid w:val="008A37D5"/>
    <w:rsid w:val="008A37DB"/>
    <w:rsid w:val="008A38CE"/>
    <w:rsid w:val="008A3C3B"/>
    <w:rsid w:val="008A476B"/>
    <w:rsid w:val="008A49E8"/>
    <w:rsid w:val="008A4C88"/>
    <w:rsid w:val="008A5204"/>
    <w:rsid w:val="008A5299"/>
    <w:rsid w:val="008A59ED"/>
    <w:rsid w:val="008A5AF9"/>
    <w:rsid w:val="008A5F25"/>
    <w:rsid w:val="008A612A"/>
    <w:rsid w:val="008A6466"/>
    <w:rsid w:val="008A66D6"/>
    <w:rsid w:val="008A68E3"/>
    <w:rsid w:val="008A7008"/>
    <w:rsid w:val="008A71AF"/>
    <w:rsid w:val="008A7690"/>
    <w:rsid w:val="008A78C6"/>
    <w:rsid w:val="008A7BC8"/>
    <w:rsid w:val="008B0298"/>
    <w:rsid w:val="008B0AF8"/>
    <w:rsid w:val="008B0DD8"/>
    <w:rsid w:val="008B1D3D"/>
    <w:rsid w:val="008B2289"/>
    <w:rsid w:val="008B22B5"/>
    <w:rsid w:val="008B25BB"/>
    <w:rsid w:val="008B2D5F"/>
    <w:rsid w:val="008B2D74"/>
    <w:rsid w:val="008B35C5"/>
    <w:rsid w:val="008B3659"/>
    <w:rsid w:val="008B36DA"/>
    <w:rsid w:val="008B3AB5"/>
    <w:rsid w:val="008B3AFE"/>
    <w:rsid w:val="008B3C1B"/>
    <w:rsid w:val="008B41A3"/>
    <w:rsid w:val="008B562C"/>
    <w:rsid w:val="008B56A7"/>
    <w:rsid w:val="008B57DB"/>
    <w:rsid w:val="008B5A2B"/>
    <w:rsid w:val="008B5AE0"/>
    <w:rsid w:val="008B5DA0"/>
    <w:rsid w:val="008B5FDF"/>
    <w:rsid w:val="008B66C4"/>
    <w:rsid w:val="008B6A18"/>
    <w:rsid w:val="008B6C58"/>
    <w:rsid w:val="008B729F"/>
    <w:rsid w:val="008B7441"/>
    <w:rsid w:val="008B751B"/>
    <w:rsid w:val="008C073B"/>
    <w:rsid w:val="008C098D"/>
    <w:rsid w:val="008C0CA5"/>
    <w:rsid w:val="008C1448"/>
    <w:rsid w:val="008C1A8A"/>
    <w:rsid w:val="008C283F"/>
    <w:rsid w:val="008C2DDC"/>
    <w:rsid w:val="008C2E82"/>
    <w:rsid w:val="008C3094"/>
    <w:rsid w:val="008C36E3"/>
    <w:rsid w:val="008C3AFF"/>
    <w:rsid w:val="008C3D21"/>
    <w:rsid w:val="008C3F00"/>
    <w:rsid w:val="008C467C"/>
    <w:rsid w:val="008C4E04"/>
    <w:rsid w:val="008C4FCB"/>
    <w:rsid w:val="008C6847"/>
    <w:rsid w:val="008C73C7"/>
    <w:rsid w:val="008C7724"/>
    <w:rsid w:val="008C78C3"/>
    <w:rsid w:val="008C7E68"/>
    <w:rsid w:val="008D089A"/>
    <w:rsid w:val="008D0903"/>
    <w:rsid w:val="008D0E6A"/>
    <w:rsid w:val="008D1293"/>
    <w:rsid w:val="008D12C6"/>
    <w:rsid w:val="008D136C"/>
    <w:rsid w:val="008D1BF4"/>
    <w:rsid w:val="008D1EE6"/>
    <w:rsid w:val="008D36E8"/>
    <w:rsid w:val="008D38F7"/>
    <w:rsid w:val="008D4A7A"/>
    <w:rsid w:val="008D4C25"/>
    <w:rsid w:val="008D4EEC"/>
    <w:rsid w:val="008D4FE3"/>
    <w:rsid w:val="008D5070"/>
    <w:rsid w:val="008D5AF7"/>
    <w:rsid w:val="008D5BB2"/>
    <w:rsid w:val="008D685A"/>
    <w:rsid w:val="008D6C88"/>
    <w:rsid w:val="008D6CAE"/>
    <w:rsid w:val="008D6E43"/>
    <w:rsid w:val="008D6EB1"/>
    <w:rsid w:val="008D6F1A"/>
    <w:rsid w:val="008D71A1"/>
    <w:rsid w:val="008D72A5"/>
    <w:rsid w:val="008D7319"/>
    <w:rsid w:val="008D734B"/>
    <w:rsid w:val="008D7B39"/>
    <w:rsid w:val="008D7D1E"/>
    <w:rsid w:val="008E009E"/>
    <w:rsid w:val="008E02AC"/>
    <w:rsid w:val="008E1558"/>
    <w:rsid w:val="008E172A"/>
    <w:rsid w:val="008E17C2"/>
    <w:rsid w:val="008E2011"/>
    <w:rsid w:val="008E21B7"/>
    <w:rsid w:val="008E230C"/>
    <w:rsid w:val="008E2957"/>
    <w:rsid w:val="008E3168"/>
    <w:rsid w:val="008E31F6"/>
    <w:rsid w:val="008E330C"/>
    <w:rsid w:val="008E3644"/>
    <w:rsid w:val="008E39AF"/>
    <w:rsid w:val="008E41A2"/>
    <w:rsid w:val="008E44FA"/>
    <w:rsid w:val="008E5530"/>
    <w:rsid w:val="008E564E"/>
    <w:rsid w:val="008E570A"/>
    <w:rsid w:val="008E5A71"/>
    <w:rsid w:val="008E5BD6"/>
    <w:rsid w:val="008E5CF5"/>
    <w:rsid w:val="008E5D05"/>
    <w:rsid w:val="008E5FDA"/>
    <w:rsid w:val="008E6946"/>
    <w:rsid w:val="008E6F65"/>
    <w:rsid w:val="008E70C5"/>
    <w:rsid w:val="008E7B1A"/>
    <w:rsid w:val="008E7C69"/>
    <w:rsid w:val="008E7C8F"/>
    <w:rsid w:val="008F0B43"/>
    <w:rsid w:val="008F0E11"/>
    <w:rsid w:val="008F1088"/>
    <w:rsid w:val="008F12DE"/>
    <w:rsid w:val="008F18F3"/>
    <w:rsid w:val="008F26F2"/>
    <w:rsid w:val="008F30FF"/>
    <w:rsid w:val="008F383A"/>
    <w:rsid w:val="008F3DDE"/>
    <w:rsid w:val="008F4E20"/>
    <w:rsid w:val="008F58FD"/>
    <w:rsid w:val="008F5CD4"/>
    <w:rsid w:val="008F5FD8"/>
    <w:rsid w:val="008F65F4"/>
    <w:rsid w:val="008F6F63"/>
    <w:rsid w:val="008F75F5"/>
    <w:rsid w:val="008F7756"/>
    <w:rsid w:val="008F7A7C"/>
    <w:rsid w:val="0090000C"/>
    <w:rsid w:val="00900351"/>
    <w:rsid w:val="00900921"/>
    <w:rsid w:val="009012BC"/>
    <w:rsid w:val="00901B96"/>
    <w:rsid w:val="00901FC3"/>
    <w:rsid w:val="0090234C"/>
    <w:rsid w:val="00902999"/>
    <w:rsid w:val="00902F37"/>
    <w:rsid w:val="00903FFA"/>
    <w:rsid w:val="009040AE"/>
    <w:rsid w:val="0090496C"/>
    <w:rsid w:val="00904C19"/>
    <w:rsid w:val="00904FF0"/>
    <w:rsid w:val="00905067"/>
    <w:rsid w:val="00905120"/>
    <w:rsid w:val="00905AF7"/>
    <w:rsid w:val="00905EE7"/>
    <w:rsid w:val="00906210"/>
    <w:rsid w:val="00906870"/>
    <w:rsid w:val="00906ACE"/>
    <w:rsid w:val="009071DC"/>
    <w:rsid w:val="009074B6"/>
    <w:rsid w:val="0090791B"/>
    <w:rsid w:val="00907D4C"/>
    <w:rsid w:val="0091058C"/>
    <w:rsid w:val="009106B5"/>
    <w:rsid w:val="009106EE"/>
    <w:rsid w:val="00910ACD"/>
    <w:rsid w:val="00911174"/>
    <w:rsid w:val="00911CB6"/>
    <w:rsid w:val="00912954"/>
    <w:rsid w:val="00912A1E"/>
    <w:rsid w:val="00913435"/>
    <w:rsid w:val="00913D29"/>
    <w:rsid w:val="00913E8A"/>
    <w:rsid w:val="009151D6"/>
    <w:rsid w:val="009152EF"/>
    <w:rsid w:val="009154A8"/>
    <w:rsid w:val="009155C5"/>
    <w:rsid w:val="009156D7"/>
    <w:rsid w:val="00915F4D"/>
    <w:rsid w:val="009162E3"/>
    <w:rsid w:val="0091669F"/>
    <w:rsid w:val="00916E2E"/>
    <w:rsid w:val="00917012"/>
    <w:rsid w:val="009171A2"/>
    <w:rsid w:val="009175C3"/>
    <w:rsid w:val="00917C34"/>
    <w:rsid w:val="00917DB5"/>
    <w:rsid w:val="00917F17"/>
    <w:rsid w:val="0092095F"/>
    <w:rsid w:val="009211A5"/>
    <w:rsid w:val="0092150D"/>
    <w:rsid w:val="00922149"/>
    <w:rsid w:val="009222A4"/>
    <w:rsid w:val="0092267E"/>
    <w:rsid w:val="00922EB8"/>
    <w:rsid w:val="00923053"/>
    <w:rsid w:val="009230E5"/>
    <w:rsid w:val="00923741"/>
    <w:rsid w:val="00923769"/>
    <w:rsid w:val="009239A4"/>
    <w:rsid w:val="00923D1A"/>
    <w:rsid w:val="0092427A"/>
    <w:rsid w:val="0092443C"/>
    <w:rsid w:val="009249FE"/>
    <w:rsid w:val="00924D9F"/>
    <w:rsid w:val="00925230"/>
    <w:rsid w:val="00925503"/>
    <w:rsid w:val="00925766"/>
    <w:rsid w:val="0092577A"/>
    <w:rsid w:val="00927CE9"/>
    <w:rsid w:val="009300D3"/>
    <w:rsid w:val="009306B6"/>
    <w:rsid w:val="00930967"/>
    <w:rsid w:val="00930B4D"/>
    <w:rsid w:val="00932589"/>
    <w:rsid w:val="009329BA"/>
    <w:rsid w:val="00932A08"/>
    <w:rsid w:val="0093324A"/>
    <w:rsid w:val="009332F6"/>
    <w:rsid w:val="00933307"/>
    <w:rsid w:val="0093358B"/>
    <w:rsid w:val="00933752"/>
    <w:rsid w:val="00933897"/>
    <w:rsid w:val="00933AB6"/>
    <w:rsid w:val="00934282"/>
    <w:rsid w:val="00934669"/>
    <w:rsid w:val="00934BCA"/>
    <w:rsid w:val="00934D74"/>
    <w:rsid w:val="00936214"/>
    <w:rsid w:val="00936552"/>
    <w:rsid w:val="00936B97"/>
    <w:rsid w:val="00937145"/>
    <w:rsid w:val="00937382"/>
    <w:rsid w:val="00937866"/>
    <w:rsid w:val="00937985"/>
    <w:rsid w:val="00937A03"/>
    <w:rsid w:val="00937CCE"/>
    <w:rsid w:val="009408C8"/>
    <w:rsid w:val="00940D6C"/>
    <w:rsid w:val="00941140"/>
    <w:rsid w:val="00941400"/>
    <w:rsid w:val="0094172B"/>
    <w:rsid w:val="00941F9F"/>
    <w:rsid w:val="009420FD"/>
    <w:rsid w:val="009423CC"/>
    <w:rsid w:val="0094297E"/>
    <w:rsid w:val="009429C8"/>
    <w:rsid w:val="00943228"/>
    <w:rsid w:val="00943347"/>
    <w:rsid w:val="00943BD2"/>
    <w:rsid w:val="00943C2C"/>
    <w:rsid w:val="00943DBF"/>
    <w:rsid w:val="009447B3"/>
    <w:rsid w:val="009449EE"/>
    <w:rsid w:val="00945487"/>
    <w:rsid w:val="00945709"/>
    <w:rsid w:val="00945867"/>
    <w:rsid w:val="00945B1A"/>
    <w:rsid w:val="00945BCD"/>
    <w:rsid w:val="00945DFE"/>
    <w:rsid w:val="00945EF3"/>
    <w:rsid w:val="00946250"/>
    <w:rsid w:val="009468D7"/>
    <w:rsid w:val="009468FF"/>
    <w:rsid w:val="00946E36"/>
    <w:rsid w:val="009472D8"/>
    <w:rsid w:val="00947666"/>
    <w:rsid w:val="00947D0F"/>
    <w:rsid w:val="00947EFD"/>
    <w:rsid w:val="0095028A"/>
    <w:rsid w:val="009506C3"/>
    <w:rsid w:val="00950703"/>
    <w:rsid w:val="00950C55"/>
    <w:rsid w:val="00950CEF"/>
    <w:rsid w:val="00951272"/>
    <w:rsid w:val="00951798"/>
    <w:rsid w:val="0095181E"/>
    <w:rsid w:val="00951ADB"/>
    <w:rsid w:val="00951F3D"/>
    <w:rsid w:val="00952553"/>
    <w:rsid w:val="009526BF"/>
    <w:rsid w:val="0095278A"/>
    <w:rsid w:val="00952AA9"/>
    <w:rsid w:val="00952E37"/>
    <w:rsid w:val="0095315D"/>
    <w:rsid w:val="00953759"/>
    <w:rsid w:val="0095390C"/>
    <w:rsid w:val="0095399C"/>
    <w:rsid w:val="00953C85"/>
    <w:rsid w:val="00954114"/>
    <w:rsid w:val="009543CD"/>
    <w:rsid w:val="0095464D"/>
    <w:rsid w:val="009546E4"/>
    <w:rsid w:val="00954BA2"/>
    <w:rsid w:val="00954D94"/>
    <w:rsid w:val="00954E0F"/>
    <w:rsid w:val="009553D3"/>
    <w:rsid w:val="00955620"/>
    <w:rsid w:val="00955640"/>
    <w:rsid w:val="009556E2"/>
    <w:rsid w:val="009558E6"/>
    <w:rsid w:val="00955BC0"/>
    <w:rsid w:val="00955C41"/>
    <w:rsid w:val="00956180"/>
    <w:rsid w:val="0095665B"/>
    <w:rsid w:val="00956680"/>
    <w:rsid w:val="009569BA"/>
    <w:rsid w:val="00956E61"/>
    <w:rsid w:val="00956F0E"/>
    <w:rsid w:val="00957253"/>
    <w:rsid w:val="00957602"/>
    <w:rsid w:val="00957FE9"/>
    <w:rsid w:val="009605E5"/>
    <w:rsid w:val="00960ED7"/>
    <w:rsid w:val="009610E7"/>
    <w:rsid w:val="00961127"/>
    <w:rsid w:val="009613EC"/>
    <w:rsid w:val="0096166D"/>
    <w:rsid w:val="0096184E"/>
    <w:rsid w:val="00961A30"/>
    <w:rsid w:val="00961C40"/>
    <w:rsid w:val="00962515"/>
    <w:rsid w:val="009625E2"/>
    <w:rsid w:val="00962D50"/>
    <w:rsid w:val="00963093"/>
    <w:rsid w:val="009636CA"/>
    <w:rsid w:val="00963B72"/>
    <w:rsid w:val="009642D4"/>
    <w:rsid w:val="00964925"/>
    <w:rsid w:val="009650ED"/>
    <w:rsid w:val="009666C0"/>
    <w:rsid w:val="00966926"/>
    <w:rsid w:val="00966D5F"/>
    <w:rsid w:val="009679FB"/>
    <w:rsid w:val="00967EF9"/>
    <w:rsid w:val="0097065D"/>
    <w:rsid w:val="00970795"/>
    <w:rsid w:val="009711B1"/>
    <w:rsid w:val="00971695"/>
    <w:rsid w:val="00971A96"/>
    <w:rsid w:val="00971B27"/>
    <w:rsid w:val="00971BB7"/>
    <w:rsid w:val="00972347"/>
    <w:rsid w:val="00972E29"/>
    <w:rsid w:val="00973091"/>
    <w:rsid w:val="00973DDF"/>
    <w:rsid w:val="0097493F"/>
    <w:rsid w:val="009754B8"/>
    <w:rsid w:val="009755B3"/>
    <w:rsid w:val="009755BD"/>
    <w:rsid w:val="00975744"/>
    <w:rsid w:val="00975A8D"/>
    <w:rsid w:val="00975E71"/>
    <w:rsid w:val="0097630D"/>
    <w:rsid w:val="0097697A"/>
    <w:rsid w:val="00977EE7"/>
    <w:rsid w:val="009800AC"/>
    <w:rsid w:val="0098033B"/>
    <w:rsid w:val="009807EA"/>
    <w:rsid w:val="009808A0"/>
    <w:rsid w:val="00980EE2"/>
    <w:rsid w:val="0098108F"/>
    <w:rsid w:val="0098178C"/>
    <w:rsid w:val="00981F71"/>
    <w:rsid w:val="00982071"/>
    <w:rsid w:val="009821F7"/>
    <w:rsid w:val="009823C6"/>
    <w:rsid w:val="00982459"/>
    <w:rsid w:val="00982668"/>
    <w:rsid w:val="0098272E"/>
    <w:rsid w:val="0098299A"/>
    <w:rsid w:val="00982E9C"/>
    <w:rsid w:val="009830D8"/>
    <w:rsid w:val="00983351"/>
    <w:rsid w:val="009833F8"/>
    <w:rsid w:val="009835DA"/>
    <w:rsid w:val="009844ED"/>
    <w:rsid w:val="009845A0"/>
    <w:rsid w:val="009846BE"/>
    <w:rsid w:val="00984DA1"/>
    <w:rsid w:val="00984E15"/>
    <w:rsid w:val="00984F86"/>
    <w:rsid w:val="009852EE"/>
    <w:rsid w:val="009857D5"/>
    <w:rsid w:val="00985A3E"/>
    <w:rsid w:val="00985C81"/>
    <w:rsid w:val="00985D85"/>
    <w:rsid w:val="009863CC"/>
    <w:rsid w:val="00986D93"/>
    <w:rsid w:val="00986E13"/>
    <w:rsid w:val="00987651"/>
    <w:rsid w:val="00987B51"/>
    <w:rsid w:val="00987C0E"/>
    <w:rsid w:val="009902F2"/>
    <w:rsid w:val="009904EC"/>
    <w:rsid w:val="00990CAF"/>
    <w:rsid w:val="00990E64"/>
    <w:rsid w:val="009913C8"/>
    <w:rsid w:val="009920A0"/>
    <w:rsid w:val="0099227D"/>
    <w:rsid w:val="009926C4"/>
    <w:rsid w:val="0099369B"/>
    <w:rsid w:val="00993936"/>
    <w:rsid w:val="00993A0C"/>
    <w:rsid w:val="00993D21"/>
    <w:rsid w:val="009948EF"/>
    <w:rsid w:val="00994E88"/>
    <w:rsid w:val="00995D65"/>
    <w:rsid w:val="0099665D"/>
    <w:rsid w:val="00996D1D"/>
    <w:rsid w:val="00996DE7"/>
    <w:rsid w:val="00997A52"/>
    <w:rsid w:val="009A027B"/>
    <w:rsid w:val="009A0683"/>
    <w:rsid w:val="009A0D70"/>
    <w:rsid w:val="009A12EA"/>
    <w:rsid w:val="009A16D3"/>
    <w:rsid w:val="009A1774"/>
    <w:rsid w:val="009A24A7"/>
    <w:rsid w:val="009A2C42"/>
    <w:rsid w:val="009A2E3E"/>
    <w:rsid w:val="009A2E77"/>
    <w:rsid w:val="009A2FF3"/>
    <w:rsid w:val="009A3287"/>
    <w:rsid w:val="009A38C0"/>
    <w:rsid w:val="009A3ABC"/>
    <w:rsid w:val="009A3DE4"/>
    <w:rsid w:val="009A40C5"/>
    <w:rsid w:val="009A47D5"/>
    <w:rsid w:val="009A4838"/>
    <w:rsid w:val="009A4BD1"/>
    <w:rsid w:val="009A4C67"/>
    <w:rsid w:val="009A50E9"/>
    <w:rsid w:val="009A52A8"/>
    <w:rsid w:val="009A54C3"/>
    <w:rsid w:val="009A5549"/>
    <w:rsid w:val="009A5593"/>
    <w:rsid w:val="009A5755"/>
    <w:rsid w:val="009A589E"/>
    <w:rsid w:val="009A58A9"/>
    <w:rsid w:val="009A5A60"/>
    <w:rsid w:val="009A6486"/>
    <w:rsid w:val="009A6A35"/>
    <w:rsid w:val="009A752F"/>
    <w:rsid w:val="009A75E1"/>
    <w:rsid w:val="009A7E90"/>
    <w:rsid w:val="009A7EA0"/>
    <w:rsid w:val="009A7EBD"/>
    <w:rsid w:val="009B0499"/>
    <w:rsid w:val="009B066B"/>
    <w:rsid w:val="009B0676"/>
    <w:rsid w:val="009B0795"/>
    <w:rsid w:val="009B0E14"/>
    <w:rsid w:val="009B14C5"/>
    <w:rsid w:val="009B1501"/>
    <w:rsid w:val="009B1D7F"/>
    <w:rsid w:val="009B27AA"/>
    <w:rsid w:val="009B28AC"/>
    <w:rsid w:val="009B2A85"/>
    <w:rsid w:val="009B2C83"/>
    <w:rsid w:val="009B334E"/>
    <w:rsid w:val="009B34E0"/>
    <w:rsid w:val="009B3546"/>
    <w:rsid w:val="009B38EA"/>
    <w:rsid w:val="009B3BBF"/>
    <w:rsid w:val="009B3D44"/>
    <w:rsid w:val="009B3F6E"/>
    <w:rsid w:val="009B45B3"/>
    <w:rsid w:val="009B489B"/>
    <w:rsid w:val="009B491E"/>
    <w:rsid w:val="009B5223"/>
    <w:rsid w:val="009B5414"/>
    <w:rsid w:val="009B56D9"/>
    <w:rsid w:val="009B5D3B"/>
    <w:rsid w:val="009B5D43"/>
    <w:rsid w:val="009B5F40"/>
    <w:rsid w:val="009B6001"/>
    <w:rsid w:val="009B6BDB"/>
    <w:rsid w:val="009B6DC3"/>
    <w:rsid w:val="009B6F36"/>
    <w:rsid w:val="009B745B"/>
    <w:rsid w:val="009B76FF"/>
    <w:rsid w:val="009B779D"/>
    <w:rsid w:val="009B7848"/>
    <w:rsid w:val="009B7B08"/>
    <w:rsid w:val="009B7C74"/>
    <w:rsid w:val="009C0A01"/>
    <w:rsid w:val="009C0AD5"/>
    <w:rsid w:val="009C0E29"/>
    <w:rsid w:val="009C13AD"/>
    <w:rsid w:val="009C13E2"/>
    <w:rsid w:val="009C21DE"/>
    <w:rsid w:val="009C23AB"/>
    <w:rsid w:val="009C2433"/>
    <w:rsid w:val="009C2ABC"/>
    <w:rsid w:val="009C3025"/>
    <w:rsid w:val="009C310A"/>
    <w:rsid w:val="009C3552"/>
    <w:rsid w:val="009C3985"/>
    <w:rsid w:val="009C3ED4"/>
    <w:rsid w:val="009C3F24"/>
    <w:rsid w:val="009C404B"/>
    <w:rsid w:val="009C4119"/>
    <w:rsid w:val="009C4618"/>
    <w:rsid w:val="009C477F"/>
    <w:rsid w:val="009C4829"/>
    <w:rsid w:val="009C4B2C"/>
    <w:rsid w:val="009C4D7A"/>
    <w:rsid w:val="009C4F15"/>
    <w:rsid w:val="009C5053"/>
    <w:rsid w:val="009C5098"/>
    <w:rsid w:val="009C52D3"/>
    <w:rsid w:val="009C5E97"/>
    <w:rsid w:val="009C5FBE"/>
    <w:rsid w:val="009C67D4"/>
    <w:rsid w:val="009C722E"/>
    <w:rsid w:val="009C72E9"/>
    <w:rsid w:val="009C7568"/>
    <w:rsid w:val="009C7AFF"/>
    <w:rsid w:val="009C7E52"/>
    <w:rsid w:val="009D03B0"/>
    <w:rsid w:val="009D0675"/>
    <w:rsid w:val="009D0BB9"/>
    <w:rsid w:val="009D0DB3"/>
    <w:rsid w:val="009D0FE4"/>
    <w:rsid w:val="009D1420"/>
    <w:rsid w:val="009D1F61"/>
    <w:rsid w:val="009D21B8"/>
    <w:rsid w:val="009D21E5"/>
    <w:rsid w:val="009D26A6"/>
    <w:rsid w:val="009D2C22"/>
    <w:rsid w:val="009D3042"/>
    <w:rsid w:val="009D31E7"/>
    <w:rsid w:val="009D386E"/>
    <w:rsid w:val="009D3ED0"/>
    <w:rsid w:val="009D402A"/>
    <w:rsid w:val="009D45BD"/>
    <w:rsid w:val="009D4E46"/>
    <w:rsid w:val="009D6144"/>
    <w:rsid w:val="009D66D4"/>
    <w:rsid w:val="009D68D4"/>
    <w:rsid w:val="009D6D0E"/>
    <w:rsid w:val="009D6DF5"/>
    <w:rsid w:val="009D7045"/>
    <w:rsid w:val="009D7266"/>
    <w:rsid w:val="009D731B"/>
    <w:rsid w:val="009D75D0"/>
    <w:rsid w:val="009E16AD"/>
    <w:rsid w:val="009E2385"/>
    <w:rsid w:val="009E2504"/>
    <w:rsid w:val="009E25B5"/>
    <w:rsid w:val="009E28FF"/>
    <w:rsid w:val="009E2EC8"/>
    <w:rsid w:val="009E30E6"/>
    <w:rsid w:val="009E3C3B"/>
    <w:rsid w:val="009E488B"/>
    <w:rsid w:val="009E5037"/>
    <w:rsid w:val="009E5216"/>
    <w:rsid w:val="009E5DE2"/>
    <w:rsid w:val="009E64CD"/>
    <w:rsid w:val="009E6A33"/>
    <w:rsid w:val="009E74DB"/>
    <w:rsid w:val="009E76D1"/>
    <w:rsid w:val="009E7805"/>
    <w:rsid w:val="009E7C3D"/>
    <w:rsid w:val="009F008E"/>
    <w:rsid w:val="009F01C5"/>
    <w:rsid w:val="009F04C3"/>
    <w:rsid w:val="009F083E"/>
    <w:rsid w:val="009F0CE6"/>
    <w:rsid w:val="009F10DC"/>
    <w:rsid w:val="009F17DE"/>
    <w:rsid w:val="009F1AC6"/>
    <w:rsid w:val="009F1D0F"/>
    <w:rsid w:val="009F2769"/>
    <w:rsid w:val="009F2963"/>
    <w:rsid w:val="009F2AFD"/>
    <w:rsid w:val="009F37DC"/>
    <w:rsid w:val="009F393D"/>
    <w:rsid w:val="009F3EA8"/>
    <w:rsid w:val="009F43F9"/>
    <w:rsid w:val="009F460C"/>
    <w:rsid w:val="009F48FB"/>
    <w:rsid w:val="009F4B24"/>
    <w:rsid w:val="009F4B89"/>
    <w:rsid w:val="009F4BA6"/>
    <w:rsid w:val="009F53DC"/>
    <w:rsid w:val="009F5840"/>
    <w:rsid w:val="009F5856"/>
    <w:rsid w:val="009F6283"/>
    <w:rsid w:val="009F692F"/>
    <w:rsid w:val="009F75B9"/>
    <w:rsid w:val="009F7757"/>
    <w:rsid w:val="009F7F92"/>
    <w:rsid w:val="00A00044"/>
    <w:rsid w:val="00A00708"/>
    <w:rsid w:val="00A014A5"/>
    <w:rsid w:val="00A0164E"/>
    <w:rsid w:val="00A01837"/>
    <w:rsid w:val="00A01D31"/>
    <w:rsid w:val="00A01EB8"/>
    <w:rsid w:val="00A0217D"/>
    <w:rsid w:val="00A02254"/>
    <w:rsid w:val="00A02367"/>
    <w:rsid w:val="00A02759"/>
    <w:rsid w:val="00A02906"/>
    <w:rsid w:val="00A0300F"/>
    <w:rsid w:val="00A03122"/>
    <w:rsid w:val="00A031CB"/>
    <w:rsid w:val="00A036B5"/>
    <w:rsid w:val="00A03754"/>
    <w:rsid w:val="00A03B42"/>
    <w:rsid w:val="00A03C19"/>
    <w:rsid w:val="00A03E8C"/>
    <w:rsid w:val="00A03FA3"/>
    <w:rsid w:val="00A040B6"/>
    <w:rsid w:val="00A044E2"/>
    <w:rsid w:val="00A046E5"/>
    <w:rsid w:val="00A05307"/>
    <w:rsid w:val="00A0530D"/>
    <w:rsid w:val="00A05EE9"/>
    <w:rsid w:val="00A063FD"/>
    <w:rsid w:val="00A069F8"/>
    <w:rsid w:val="00A06AC2"/>
    <w:rsid w:val="00A07779"/>
    <w:rsid w:val="00A07F63"/>
    <w:rsid w:val="00A10240"/>
    <w:rsid w:val="00A10498"/>
    <w:rsid w:val="00A1070F"/>
    <w:rsid w:val="00A10A2C"/>
    <w:rsid w:val="00A113A3"/>
    <w:rsid w:val="00A114C6"/>
    <w:rsid w:val="00A12233"/>
    <w:rsid w:val="00A1256C"/>
    <w:rsid w:val="00A12A2A"/>
    <w:rsid w:val="00A132B6"/>
    <w:rsid w:val="00A133BE"/>
    <w:rsid w:val="00A13FDD"/>
    <w:rsid w:val="00A1424D"/>
    <w:rsid w:val="00A153E6"/>
    <w:rsid w:val="00A157DE"/>
    <w:rsid w:val="00A16354"/>
    <w:rsid w:val="00A165D2"/>
    <w:rsid w:val="00A20498"/>
    <w:rsid w:val="00A212F3"/>
    <w:rsid w:val="00A215CC"/>
    <w:rsid w:val="00A2169C"/>
    <w:rsid w:val="00A218BF"/>
    <w:rsid w:val="00A21D24"/>
    <w:rsid w:val="00A21D77"/>
    <w:rsid w:val="00A221D4"/>
    <w:rsid w:val="00A22461"/>
    <w:rsid w:val="00A22DFC"/>
    <w:rsid w:val="00A22E78"/>
    <w:rsid w:val="00A2332A"/>
    <w:rsid w:val="00A237E3"/>
    <w:rsid w:val="00A23BB9"/>
    <w:rsid w:val="00A23C0C"/>
    <w:rsid w:val="00A23CF0"/>
    <w:rsid w:val="00A24AC5"/>
    <w:rsid w:val="00A25EFA"/>
    <w:rsid w:val="00A25FAE"/>
    <w:rsid w:val="00A26A20"/>
    <w:rsid w:val="00A26BB1"/>
    <w:rsid w:val="00A26DB4"/>
    <w:rsid w:val="00A27695"/>
    <w:rsid w:val="00A279C2"/>
    <w:rsid w:val="00A27A6F"/>
    <w:rsid w:val="00A309D2"/>
    <w:rsid w:val="00A30A5B"/>
    <w:rsid w:val="00A316F7"/>
    <w:rsid w:val="00A31A73"/>
    <w:rsid w:val="00A31E7C"/>
    <w:rsid w:val="00A321F8"/>
    <w:rsid w:val="00A329ED"/>
    <w:rsid w:val="00A3351E"/>
    <w:rsid w:val="00A338C5"/>
    <w:rsid w:val="00A33B11"/>
    <w:rsid w:val="00A33FB8"/>
    <w:rsid w:val="00A349CC"/>
    <w:rsid w:val="00A34B80"/>
    <w:rsid w:val="00A34CFC"/>
    <w:rsid w:val="00A34E04"/>
    <w:rsid w:val="00A34F27"/>
    <w:rsid w:val="00A350B5"/>
    <w:rsid w:val="00A351C2"/>
    <w:rsid w:val="00A356C4"/>
    <w:rsid w:val="00A35DF6"/>
    <w:rsid w:val="00A35F03"/>
    <w:rsid w:val="00A36077"/>
    <w:rsid w:val="00A36C7E"/>
    <w:rsid w:val="00A3708C"/>
    <w:rsid w:val="00A370A0"/>
    <w:rsid w:val="00A37152"/>
    <w:rsid w:val="00A37958"/>
    <w:rsid w:val="00A37A6A"/>
    <w:rsid w:val="00A4052E"/>
    <w:rsid w:val="00A40BB7"/>
    <w:rsid w:val="00A40BEB"/>
    <w:rsid w:val="00A4177A"/>
    <w:rsid w:val="00A42558"/>
    <w:rsid w:val="00A42672"/>
    <w:rsid w:val="00A429E8"/>
    <w:rsid w:val="00A42BCA"/>
    <w:rsid w:val="00A4305E"/>
    <w:rsid w:val="00A432AC"/>
    <w:rsid w:val="00A43466"/>
    <w:rsid w:val="00A439CD"/>
    <w:rsid w:val="00A43E8A"/>
    <w:rsid w:val="00A440D4"/>
    <w:rsid w:val="00A4465C"/>
    <w:rsid w:val="00A44760"/>
    <w:rsid w:val="00A44934"/>
    <w:rsid w:val="00A44D36"/>
    <w:rsid w:val="00A44F7A"/>
    <w:rsid w:val="00A45206"/>
    <w:rsid w:val="00A459FE"/>
    <w:rsid w:val="00A45E5E"/>
    <w:rsid w:val="00A46007"/>
    <w:rsid w:val="00A470E6"/>
    <w:rsid w:val="00A4719E"/>
    <w:rsid w:val="00A475D4"/>
    <w:rsid w:val="00A47CC5"/>
    <w:rsid w:val="00A50F70"/>
    <w:rsid w:val="00A50FE3"/>
    <w:rsid w:val="00A51215"/>
    <w:rsid w:val="00A51521"/>
    <w:rsid w:val="00A5180B"/>
    <w:rsid w:val="00A518A2"/>
    <w:rsid w:val="00A51AFA"/>
    <w:rsid w:val="00A51E82"/>
    <w:rsid w:val="00A5300C"/>
    <w:rsid w:val="00A53520"/>
    <w:rsid w:val="00A546F4"/>
    <w:rsid w:val="00A547D3"/>
    <w:rsid w:val="00A54E30"/>
    <w:rsid w:val="00A551FC"/>
    <w:rsid w:val="00A55E52"/>
    <w:rsid w:val="00A5614D"/>
    <w:rsid w:val="00A56469"/>
    <w:rsid w:val="00A5664D"/>
    <w:rsid w:val="00A56FFB"/>
    <w:rsid w:val="00A57CA0"/>
    <w:rsid w:val="00A604A0"/>
    <w:rsid w:val="00A60655"/>
    <w:rsid w:val="00A6065D"/>
    <w:rsid w:val="00A60733"/>
    <w:rsid w:val="00A60E52"/>
    <w:rsid w:val="00A61099"/>
    <w:rsid w:val="00A616FE"/>
    <w:rsid w:val="00A63B84"/>
    <w:rsid w:val="00A63BB6"/>
    <w:rsid w:val="00A63FA7"/>
    <w:rsid w:val="00A645D4"/>
    <w:rsid w:val="00A64A51"/>
    <w:rsid w:val="00A64C26"/>
    <w:rsid w:val="00A6546B"/>
    <w:rsid w:val="00A65B04"/>
    <w:rsid w:val="00A65FF0"/>
    <w:rsid w:val="00A6728D"/>
    <w:rsid w:val="00A67296"/>
    <w:rsid w:val="00A67836"/>
    <w:rsid w:val="00A679C3"/>
    <w:rsid w:val="00A705CD"/>
    <w:rsid w:val="00A71178"/>
    <w:rsid w:val="00A717F1"/>
    <w:rsid w:val="00A71B07"/>
    <w:rsid w:val="00A72C1F"/>
    <w:rsid w:val="00A72CB9"/>
    <w:rsid w:val="00A73CB8"/>
    <w:rsid w:val="00A74323"/>
    <w:rsid w:val="00A74727"/>
    <w:rsid w:val="00A74C7B"/>
    <w:rsid w:val="00A7540C"/>
    <w:rsid w:val="00A75770"/>
    <w:rsid w:val="00A7584C"/>
    <w:rsid w:val="00A75C06"/>
    <w:rsid w:val="00A75CA5"/>
    <w:rsid w:val="00A75EB0"/>
    <w:rsid w:val="00A760EB"/>
    <w:rsid w:val="00A76192"/>
    <w:rsid w:val="00A7639C"/>
    <w:rsid w:val="00A767BC"/>
    <w:rsid w:val="00A76A56"/>
    <w:rsid w:val="00A76DBC"/>
    <w:rsid w:val="00A76EF6"/>
    <w:rsid w:val="00A7735B"/>
    <w:rsid w:val="00A775F8"/>
    <w:rsid w:val="00A77623"/>
    <w:rsid w:val="00A77780"/>
    <w:rsid w:val="00A7779F"/>
    <w:rsid w:val="00A777B9"/>
    <w:rsid w:val="00A7792F"/>
    <w:rsid w:val="00A77B1C"/>
    <w:rsid w:val="00A77CEB"/>
    <w:rsid w:val="00A77E81"/>
    <w:rsid w:val="00A77EF7"/>
    <w:rsid w:val="00A77EFB"/>
    <w:rsid w:val="00A80531"/>
    <w:rsid w:val="00A808FB"/>
    <w:rsid w:val="00A8178D"/>
    <w:rsid w:val="00A8218A"/>
    <w:rsid w:val="00A821F7"/>
    <w:rsid w:val="00A8220E"/>
    <w:rsid w:val="00A8294A"/>
    <w:rsid w:val="00A82C1E"/>
    <w:rsid w:val="00A82ED1"/>
    <w:rsid w:val="00A833F2"/>
    <w:rsid w:val="00A83762"/>
    <w:rsid w:val="00A83BA5"/>
    <w:rsid w:val="00A83BFA"/>
    <w:rsid w:val="00A83D64"/>
    <w:rsid w:val="00A8414E"/>
    <w:rsid w:val="00A84542"/>
    <w:rsid w:val="00A84592"/>
    <w:rsid w:val="00A845B6"/>
    <w:rsid w:val="00A84E5D"/>
    <w:rsid w:val="00A84E9D"/>
    <w:rsid w:val="00A85E2D"/>
    <w:rsid w:val="00A85F49"/>
    <w:rsid w:val="00A85FAF"/>
    <w:rsid w:val="00A8654A"/>
    <w:rsid w:val="00A86662"/>
    <w:rsid w:val="00A8669A"/>
    <w:rsid w:val="00A86F10"/>
    <w:rsid w:val="00A870DA"/>
    <w:rsid w:val="00A879CF"/>
    <w:rsid w:val="00A87EB4"/>
    <w:rsid w:val="00A90170"/>
    <w:rsid w:val="00A90E80"/>
    <w:rsid w:val="00A91104"/>
    <w:rsid w:val="00A911DC"/>
    <w:rsid w:val="00A91684"/>
    <w:rsid w:val="00A91858"/>
    <w:rsid w:val="00A91AEF"/>
    <w:rsid w:val="00A91D0A"/>
    <w:rsid w:val="00A91EC0"/>
    <w:rsid w:val="00A927CC"/>
    <w:rsid w:val="00A92EA1"/>
    <w:rsid w:val="00A92F4B"/>
    <w:rsid w:val="00A93402"/>
    <w:rsid w:val="00A9351D"/>
    <w:rsid w:val="00A93A4E"/>
    <w:rsid w:val="00A93C4F"/>
    <w:rsid w:val="00A93DC5"/>
    <w:rsid w:val="00A93FFA"/>
    <w:rsid w:val="00A9498C"/>
    <w:rsid w:val="00A94DFB"/>
    <w:rsid w:val="00A94E23"/>
    <w:rsid w:val="00A9533D"/>
    <w:rsid w:val="00A954E0"/>
    <w:rsid w:val="00A95E19"/>
    <w:rsid w:val="00A963F5"/>
    <w:rsid w:val="00A9666D"/>
    <w:rsid w:val="00A96680"/>
    <w:rsid w:val="00A96E9C"/>
    <w:rsid w:val="00A97095"/>
    <w:rsid w:val="00A974AA"/>
    <w:rsid w:val="00A978BB"/>
    <w:rsid w:val="00A9790B"/>
    <w:rsid w:val="00A97F2B"/>
    <w:rsid w:val="00AA02E4"/>
    <w:rsid w:val="00AA0420"/>
    <w:rsid w:val="00AA046F"/>
    <w:rsid w:val="00AA048B"/>
    <w:rsid w:val="00AA0AFF"/>
    <w:rsid w:val="00AA1326"/>
    <w:rsid w:val="00AA136C"/>
    <w:rsid w:val="00AA14B9"/>
    <w:rsid w:val="00AA177F"/>
    <w:rsid w:val="00AA1DA4"/>
    <w:rsid w:val="00AA1F00"/>
    <w:rsid w:val="00AA2340"/>
    <w:rsid w:val="00AA240D"/>
    <w:rsid w:val="00AA2752"/>
    <w:rsid w:val="00AA333D"/>
    <w:rsid w:val="00AA36FB"/>
    <w:rsid w:val="00AA37B4"/>
    <w:rsid w:val="00AA4132"/>
    <w:rsid w:val="00AA425E"/>
    <w:rsid w:val="00AA5612"/>
    <w:rsid w:val="00AA5B08"/>
    <w:rsid w:val="00AA5B4F"/>
    <w:rsid w:val="00AA642D"/>
    <w:rsid w:val="00AA6AFA"/>
    <w:rsid w:val="00AA6D9A"/>
    <w:rsid w:val="00AA704F"/>
    <w:rsid w:val="00AA7601"/>
    <w:rsid w:val="00AA79F3"/>
    <w:rsid w:val="00AA7D90"/>
    <w:rsid w:val="00AA7EA8"/>
    <w:rsid w:val="00AB0039"/>
    <w:rsid w:val="00AB04CC"/>
    <w:rsid w:val="00AB07DD"/>
    <w:rsid w:val="00AB08DC"/>
    <w:rsid w:val="00AB0932"/>
    <w:rsid w:val="00AB0F00"/>
    <w:rsid w:val="00AB125F"/>
    <w:rsid w:val="00AB16CD"/>
    <w:rsid w:val="00AB17FC"/>
    <w:rsid w:val="00AB1F8E"/>
    <w:rsid w:val="00AB2133"/>
    <w:rsid w:val="00AB25BD"/>
    <w:rsid w:val="00AB276C"/>
    <w:rsid w:val="00AB282B"/>
    <w:rsid w:val="00AB2F47"/>
    <w:rsid w:val="00AB30B3"/>
    <w:rsid w:val="00AB30BC"/>
    <w:rsid w:val="00AB339C"/>
    <w:rsid w:val="00AB412F"/>
    <w:rsid w:val="00AB5176"/>
    <w:rsid w:val="00AB5611"/>
    <w:rsid w:val="00AB568B"/>
    <w:rsid w:val="00AB5D3A"/>
    <w:rsid w:val="00AB5F24"/>
    <w:rsid w:val="00AB5FFC"/>
    <w:rsid w:val="00AB61DD"/>
    <w:rsid w:val="00AB717D"/>
    <w:rsid w:val="00AB7A04"/>
    <w:rsid w:val="00AB7D77"/>
    <w:rsid w:val="00AC0719"/>
    <w:rsid w:val="00AC09C8"/>
    <w:rsid w:val="00AC0AA1"/>
    <w:rsid w:val="00AC0B4B"/>
    <w:rsid w:val="00AC0E70"/>
    <w:rsid w:val="00AC1173"/>
    <w:rsid w:val="00AC18BF"/>
    <w:rsid w:val="00AC1CAE"/>
    <w:rsid w:val="00AC22B9"/>
    <w:rsid w:val="00AC2807"/>
    <w:rsid w:val="00AC2D38"/>
    <w:rsid w:val="00AC2D3E"/>
    <w:rsid w:val="00AC2D97"/>
    <w:rsid w:val="00AC2E20"/>
    <w:rsid w:val="00AC3146"/>
    <w:rsid w:val="00AC3CFC"/>
    <w:rsid w:val="00AC5310"/>
    <w:rsid w:val="00AC550D"/>
    <w:rsid w:val="00AC5528"/>
    <w:rsid w:val="00AC56BE"/>
    <w:rsid w:val="00AC5743"/>
    <w:rsid w:val="00AC5895"/>
    <w:rsid w:val="00AC6502"/>
    <w:rsid w:val="00AC69B7"/>
    <w:rsid w:val="00AC6BBD"/>
    <w:rsid w:val="00AC791B"/>
    <w:rsid w:val="00AC7CBB"/>
    <w:rsid w:val="00AD036B"/>
    <w:rsid w:val="00AD0719"/>
    <w:rsid w:val="00AD150D"/>
    <w:rsid w:val="00AD22D1"/>
    <w:rsid w:val="00AD2336"/>
    <w:rsid w:val="00AD280D"/>
    <w:rsid w:val="00AD28DF"/>
    <w:rsid w:val="00AD2F41"/>
    <w:rsid w:val="00AD377D"/>
    <w:rsid w:val="00AD37BD"/>
    <w:rsid w:val="00AD396D"/>
    <w:rsid w:val="00AD3DCF"/>
    <w:rsid w:val="00AD4239"/>
    <w:rsid w:val="00AD4969"/>
    <w:rsid w:val="00AD5471"/>
    <w:rsid w:val="00AD5C11"/>
    <w:rsid w:val="00AD6BFD"/>
    <w:rsid w:val="00AD6E93"/>
    <w:rsid w:val="00AD7106"/>
    <w:rsid w:val="00AD728D"/>
    <w:rsid w:val="00AD7331"/>
    <w:rsid w:val="00AD7E03"/>
    <w:rsid w:val="00AE05C2"/>
    <w:rsid w:val="00AE05F5"/>
    <w:rsid w:val="00AE12B0"/>
    <w:rsid w:val="00AE137E"/>
    <w:rsid w:val="00AE2199"/>
    <w:rsid w:val="00AE27ED"/>
    <w:rsid w:val="00AE29C5"/>
    <w:rsid w:val="00AE3078"/>
    <w:rsid w:val="00AE3939"/>
    <w:rsid w:val="00AE3D1E"/>
    <w:rsid w:val="00AE433C"/>
    <w:rsid w:val="00AE448C"/>
    <w:rsid w:val="00AE4503"/>
    <w:rsid w:val="00AE45CF"/>
    <w:rsid w:val="00AE531F"/>
    <w:rsid w:val="00AE5383"/>
    <w:rsid w:val="00AE53C9"/>
    <w:rsid w:val="00AE57C0"/>
    <w:rsid w:val="00AE612C"/>
    <w:rsid w:val="00AE6A9C"/>
    <w:rsid w:val="00AE6D81"/>
    <w:rsid w:val="00AE7303"/>
    <w:rsid w:val="00AE7519"/>
    <w:rsid w:val="00AE78E4"/>
    <w:rsid w:val="00AF0538"/>
    <w:rsid w:val="00AF05A8"/>
    <w:rsid w:val="00AF05FB"/>
    <w:rsid w:val="00AF0802"/>
    <w:rsid w:val="00AF0AB0"/>
    <w:rsid w:val="00AF0AE6"/>
    <w:rsid w:val="00AF170F"/>
    <w:rsid w:val="00AF190B"/>
    <w:rsid w:val="00AF1BD6"/>
    <w:rsid w:val="00AF2270"/>
    <w:rsid w:val="00AF27CE"/>
    <w:rsid w:val="00AF2A6D"/>
    <w:rsid w:val="00AF2ACF"/>
    <w:rsid w:val="00AF2E18"/>
    <w:rsid w:val="00AF3099"/>
    <w:rsid w:val="00AF4081"/>
    <w:rsid w:val="00AF4247"/>
    <w:rsid w:val="00AF425C"/>
    <w:rsid w:val="00AF428E"/>
    <w:rsid w:val="00AF4775"/>
    <w:rsid w:val="00AF49FD"/>
    <w:rsid w:val="00AF54BA"/>
    <w:rsid w:val="00AF54D9"/>
    <w:rsid w:val="00AF5AF1"/>
    <w:rsid w:val="00AF5BD7"/>
    <w:rsid w:val="00AF6B81"/>
    <w:rsid w:val="00AF72BF"/>
    <w:rsid w:val="00AF75B6"/>
    <w:rsid w:val="00AF76A5"/>
    <w:rsid w:val="00AF790A"/>
    <w:rsid w:val="00AF7ECB"/>
    <w:rsid w:val="00B00053"/>
    <w:rsid w:val="00B00B2A"/>
    <w:rsid w:val="00B018E6"/>
    <w:rsid w:val="00B01C4E"/>
    <w:rsid w:val="00B021B3"/>
    <w:rsid w:val="00B0249A"/>
    <w:rsid w:val="00B02617"/>
    <w:rsid w:val="00B02B13"/>
    <w:rsid w:val="00B02F05"/>
    <w:rsid w:val="00B030BB"/>
    <w:rsid w:val="00B0333D"/>
    <w:rsid w:val="00B0397B"/>
    <w:rsid w:val="00B03B2F"/>
    <w:rsid w:val="00B03D1B"/>
    <w:rsid w:val="00B03D78"/>
    <w:rsid w:val="00B03E12"/>
    <w:rsid w:val="00B03F14"/>
    <w:rsid w:val="00B03F15"/>
    <w:rsid w:val="00B04112"/>
    <w:rsid w:val="00B04299"/>
    <w:rsid w:val="00B0448C"/>
    <w:rsid w:val="00B046E3"/>
    <w:rsid w:val="00B05750"/>
    <w:rsid w:val="00B058CA"/>
    <w:rsid w:val="00B05A2C"/>
    <w:rsid w:val="00B062C3"/>
    <w:rsid w:val="00B068D7"/>
    <w:rsid w:val="00B07287"/>
    <w:rsid w:val="00B073F9"/>
    <w:rsid w:val="00B079D1"/>
    <w:rsid w:val="00B10309"/>
    <w:rsid w:val="00B1082A"/>
    <w:rsid w:val="00B1090D"/>
    <w:rsid w:val="00B110FC"/>
    <w:rsid w:val="00B111BE"/>
    <w:rsid w:val="00B11498"/>
    <w:rsid w:val="00B11A4A"/>
    <w:rsid w:val="00B11BE1"/>
    <w:rsid w:val="00B12A12"/>
    <w:rsid w:val="00B12E2B"/>
    <w:rsid w:val="00B1316C"/>
    <w:rsid w:val="00B132B8"/>
    <w:rsid w:val="00B13864"/>
    <w:rsid w:val="00B1402B"/>
    <w:rsid w:val="00B1426E"/>
    <w:rsid w:val="00B142EB"/>
    <w:rsid w:val="00B1430A"/>
    <w:rsid w:val="00B148B9"/>
    <w:rsid w:val="00B148D6"/>
    <w:rsid w:val="00B148DF"/>
    <w:rsid w:val="00B14B6E"/>
    <w:rsid w:val="00B14CDF"/>
    <w:rsid w:val="00B14DC9"/>
    <w:rsid w:val="00B151E5"/>
    <w:rsid w:val="00B1555D"/>
    <w:rsid w:val="00B160F4"/>
    <w:rsid w:val="00B169E0"/>
    <w:rsid w:val="00B17078"/>
    <w:rsid w:val="00B17FE2"/>
    <w:rsid w:val="00B20286"/>
    <w:rsid w:val="00B20469"/>
    <w:rsid w:val="00B20479"/>
    <w:rsid w:val="00B2072C"/>
    <w:rsid w:val="00B2087A"/>
    <w:rsid w:val="00B210F0"/>
    <w:rsid w:val="00B214AE"/>
    <w:rsid w:val="00B217D6"/>
    <w:rsid w:val="00B217EF"/>
    <w:rsid w:val="00B221E7"/>
    <w:rsid w:val="00B2228B"/>
    <w:rsid w:val="00B225B4"/>
    <w:rsid w:val="00B2373E"/>
    <w:rsid w:val="00B23986"/>
    <w:rsid w:val="00B23B89"/>
    <w:rsid w:val="00B2411B"/>
    <w:rsid w:val="00B242BA"/>
    <w:rsid w:val="00B246D1"/>
    <w:rsid w:val="00B256EC"/>
    <w:rsid w:val="00B26126"/>
    <w:rsid w:val="00B273A6"/>
    <w:rsid w:val="00B2760A"/>
    <w:rsid w:val="00B27D57"/>
    <w:rsid w:val="00B27F15"/>
    <w:rsid w:val="00B27F23"/>
    <w:rsid w:val="00B3064E"/>
    <w:rsid w:val="00B30CB0"/>
    <w:rsid w:val="00B31682"/>
    <w:rsid w:val="00B31A33"/>
    <w:rsid w:val="00B31BFC"/>
    <w:rsid w:val="00B31CC4"/>
    <w:rsid w:val="00B31DA9"/>
    <w:rsid w:val="00B322C4"/>
    <w:rsid w:val="00B3261F"/>
    <w:rsid w:val="00B327E8"/>
    <w:rsid w:val="00B32DC7"/>
    <w:rsid w:val="00B33CF5"/>
    <w:rsid w:val="00B33F17"/>
    <w:rsid w:val="00B346AD"/>
    <w:rsid w:val="00B34A54"/>
    <w:rsid w:val="00B34B54"/>
    <w:rsid w:val="00B34B79"/>
    <w:rsid w:val="00B3553F"/>
    <w:rsid w:val="00B358A0"/>
    <w:rsid w:val="00B36052"/>
    <w:rsid w:val="00B36322"/>
    <w:rsid w:val="00B36582"/>
    <w:rsid w:val="00B36A78"/>
    <w:rsid w:val="00B36CF6"/>
    <w:rsid w:val="00B36EAF"/>
    <w:rsid w:val="00B4000B"/>
    <w:rsid w:val="00B408A1"/>
    <w:rsid w:val="00B40B41"/>
    <w:rsid w:val="00B410F1"/>
    <w:rsid w:val="00B413FC"/>
    <w:rsid w:val="00B41621"/>
    <w:rsid w:val="00B4170E"/>
    <w:rsid w:val="00B41D70"/>
    <w:rsid w:val="00B41E26"/>
    <w:rsid w:val="00B422FB"/>
    <w:rsid w:val="00B42435"/>
    <w:rsid w:val="00B42F51"/>
    <w:rsid w:val="00B43346"/>
    <w:rsid w:val="00B443F3"/>
    <w:rsid w:val="00B44757"/>
    <w:rsid w:val="00B44BE8"/>
    <w:rsid w:val="00B45584"/>
    <w:rsid w:val="00B457EE"/>
    <w:rsid w:val="00B4589A"/>
    <w:rsid w:val="00B45995"/>
    <w:rsid w:val="00B45D96"/>
    <w:rsid w:val="00B4661D"/>
    <w:rsid w:val="00B4677F"/>
    <w:rsid w:val="00B46B88"/>
    <w:rsid w:val="00B46CE0"/>
    <w:rsid w:val="00B47C72"/>
    <w:rsid w:val="00B5006C"/>
    <w:rsid w:val="00B50810"/>
    <w:rsid w:val="00B51585"/>
    <w:rsid w:val="00B517B6"/>
    <w:rsid w:val="00B52351"/>
    <w:rsid w:val="00B536EA"/>
    <w:rsid w:val="00B53F00"/>
    <w:rsid w:val="00B53FDB"/>
    <w:rsid w:val="00B54575"/>
    <w:rsid w:val="00B55745"/>
    <w:rsid w:val="00B55EC0"/>
    <w:rsid w:val="00B561C8"/>
    <w:rsid w:val="00B5729F"/>
    <w:rsid w:val="00B572A3"/>
    <w:rsid w:val="00B575A9"/>
    <w:rsid w:val="00B5786F"/>
    <w:rsid w:val="00B57E19"/>
    <w:rsid w:val="00B601B0"/>
    <w:rsid w:val="00B60459"/>
    <w:rsid w:val="00B607E3"/>
    <w:rsid w:val="00B61722"/>
    <w:rsid w:val="00B61934"/>
    <w:rsid w:val="00B61B3C"/>
    <w:rsid w:val="00B61F77"/>
    <w:rsid w:val="00B6202C"/>
    <w:rsid w:val="00B6203D"/>
    <w:rsid w:val="00B6242F"/>
    <w:rsid w:val="00B628AD"/>
    <w:rsid w:val="00B62B5D"/>
    <w:rsid w:val="00B62D2C"/>
    <w:rsid w:val="00B62D82"/>
    <w:rsid w:val="00B63255"/>
    <w:rsid w:val="00B63446"/>
    <w:rsid w:val="00B634A1"/>
    <w:rsid w:val="00B64078"/>
    <w:rsid w:val="00B64602"/>
    <w:rsid w:val="00B64809"/>
    <w:rsid w:val="00B64D2B"/>
    <w:rsid w:val="00B64E57"/>
    <w:rsid w:val="00B64F1C"/>
    <w:rsid w:val="00B65AE5"/>
    <w:rsid w:val="00B65C2C"/>
    <w:rsid w:val="00B65D1D"/>
    <w:rsid w:val="00B662F2"/>
    <w:rsid w:val="00B6644E"/>
    <w:rsid w:val="00B66995"/>
    <w:rsid w:val="00B67322"/>
    <w:rsid w:val="00B67868"/>
    <w:rsid w:val="00B67899"/>
    <w:rsid w:val="00B702A7"/>
    <w:rsid w:val="00B70BBA"/>
    <w:rsid w:val="00B711C1"/>
    <w:rsid w:val="00B71221"/>
    <w:rsid w:val="00B71434"/>
    <w:rsid w:val="00B7144B"/>
    <w:rsid w:val="00B71D5F"/>
    <w:rsid w:val="00B71DB3"/>
    <w:rsid w:val="00B71F3E"/>
    <w:rsid w:val="00B72624"/>
    <w:rsid w:val="00B726BF"/>
    <w:rsid w:val="00B72A06"/>
    <w:rsid w:val="00B73110"/>
    <w:rsid w:val="00B7387F"/>
    <w:rsid w:val="00B73ED5"/>
    <w:rsid w:val="00B74A5F"/>
    <w:rsid w:val="00B74CAC"/>
    <w:rsid w:val="00B74E63"/>
    <w:rsid w:val="00B7511C"/>
    <w:rsid w:val="00B75371"/>
    <w:rsid w:val="00B75ECF"/>
    <w:rsid w:val="00B76925"/>
    <w:rsid w:val="00B7698E"/>
    <w:rsid w:val="00B76A59"/>
    <w:rsid w:val="00B76AD6"/>
    <w:rsid w:val="00B76F04"/>
    <w:rsid w:val="00B776FD"/>
    <w:rsid w:val="00B77E42"/>
    <w:rsid w:val="00B77FAC"/>
    <w:rsid w:val="00B80166"/>
    <w:rsid w:val="00B8072E"/>
    <w:rsid w:val="00B80867"/>
    <w:rsid w:val="00B809AD"/>
    <w:rsid w:val="00B80C3D"/>
    <w:rsid w:val="00B80D02"/>
    <w:rsid w:val="00B80F06"/>
    <w:rsid w:val="00B8141C"/>
    <w:rsid w:val="00B8146F"/>
    <w:rsid w:val="00B8168B"/>
    <w:rsid w:val="00B818B8"/>
    <w:rsid w:val="00B81DF5"/>
    <w:rsid w:val="00B82346"/>
    <w:rsid w:val="00B8236B"/>
    <w:rsid w:val="00B82564"/>
    <w:rsid w:val="00B828D7"/>
    <w:rsid w:val="00B82E29"/>
    <w:rsid w:val="00B83693"/>
    <w:rsid w:val="00B8389D"/>
    <w:rsid w:val="00B83C44"/>
    <w:rsid w:val="00B8409B"/>
    <w:rsid w:val="00B844F6"/>
    <w:rsid w:val="00B84537"/>
    <w:rsid w:val="00B84A10"/>
    <w:rsid w:val="00B84AAE"/>
    <w:rsid w:val="00B84B41"/>
    <w:rsid w:val="00B84B7F"/>
    <w:rsid w:val="00B8500D"/>
    <w:rsid w:val="00B85390"/>
    <w:rsid w:val="00B854D3"/>
    <w:rsid w:val="00B859E4"/>
    <w:rsid w:val="00B86603"/>
    <w:rsid w:val="00B86A12"/>
    <w:rsid w:val="00B870A4"/>
    <w:rsid w:val="00B871AF"/>
    <w:rsid w:val="00B879AB"/>
    <w:rsid w:val="00B87EC9"/>
    <w:rsid w:val="00B9052C"/>
    <w:rsid w:val="00B905DA"/>
    <w:rsid w:val="00B90C1C"/>
    <w:rsid w:val="00B90E03"/>
    <w:rsid w:val="00B910BF"/>
    <w:rsid w:val="00B91DF2"/>
    <w:rsid w:val="00B92EBE"/>
    <w:rsid w:val="00B93329"/>
    <w:rsid w:val="00B9368B"/>
    <w:rsid w:val="00B93A5B"/>
    <w:rsid w:val="00B93BB1"/>
    <w:rsid w:val="00B93CDA"/>
    <w:rsid w:val="00B940AF"/>
    <w:rsid w:val="00B9485C"/>
    <w:rsid w:val="00B94FCC"/>
    <w:rsid w:val="00B95074"/>
    <w:rsid w:val="00B951CA"/>
    <w:rsid w:val="00B955A6"/>
    <w:rsid w:val="00B956CB"/>
    <w:rsid w:val="00B95992"/>
    <w:rsid w:val="00B96E87"/>
    <w:rsid w:val="00B9751A"/>
    <w:rsid w:val="00B976A9"/>
    <w:rsid w:val="00B9773E"/>
    <w:rsid w:val="00B97B6C"/>
    <w:rsid w:val="00B97F6E"/>
    <w:rsid w:val="00B97FBA"/>
    <w:rsid w:val="00BA02D4"/>
    <w:rsid w:val="00BA073B"/>
    <w:rsid w:val="00BA08FE"/>
    <w:rsid w:val="00BA0A7A"/>
    <w:rsid w:val="00BA0BA4"/>
    <w:rsid w:val="00BA0CF6"/>
    <w:rsid w:val="00BA0D50"/>
    <w:rsid w:val="00BA121E"/>
    <w:rsid w:val="00BA18C5"/>
    <w:rsid w:val="00BA1D9B"/>
    <w:rsid w:val="00BA2521"/>
    <w:rsid w:val="00BA30E4"/>
    <w:rsid w:val="00BA3262"/>
    <w:rsid w:val="00BA334A"/>
    <w:rsid w:val="00BA39EF"/>
    <w:rsid w:val="00BA4149"/>
    <w:rsid w:val="00BA46BB"/>
    <w:rsid w:val="00BA4C2E"/>
    <w:rsid w:val="00BA582F"/>
    <w:rsid w:val="00BA587A"/>
    <w:rsid w:val="00BA5B37"/>
    <w:rsid w:val="00BA5E64"/>
    <w:rsid w:val="00BA5EA6"/>
    <w:rsid w:val="00BA5FA9"/>
    <w:rsid w:val="00BA6C95"/>
    <w:rsid w:val="00BA6FD1"/>
    <w:rsid w:val="00BA7097"/>
    <w:rsid w:val="00BA72A8"/>
    <w:rsid w:val="00BA73A0"/>
    <w:rsid w:val="00BA7D19"/>
    <w:rsid w:val="00BB0A60"/>
    <w:rsid w:val="00BB0E1D"/>
    <w:rsid w:val="00BB15F4"/>
    <w:rsid w:val="00BB2246"/>
    <w:rsid w:val="00BB229C"/>
    <w:rsid w:val="00BB22D3"/>
    <w:rsid w:val="00BB299E"/>
    <w:rsid w:val="00BB29D9"/>
    <w:rsid w:val="00BB2A9A"/>
    <w:rsid w:val="00BB2B92"/>
    <w:rsid w:val="00BB2C3F"/>
    <w:rsid w:val="00BB2F0D"/>
    <w:rsid w:val="00BB2FB1"/>
    <w:rsid w:val="00BB3614"/>
    <w:rsid w:val="00BB3ABB"/>
    <w:rsid w:val="00BB3C72"/>
    <w:rsid w:val="00BB3CD9"/>
    <w:rsid w:val="00BB3E1B"/>
    <w:rsid w:val="00BB42FE"/>
    <w:rsid w:val="00BB4343"/>
    <w:rsid w:val="00BB4553"/>
    <w:rsid w:val="00BB4925"/>
    <w:rsid w:val="00BB537F"/>
    <w:rsid w:val="00BB567A"/>
    <w:rsid w:val="00BB588A"/>
    <w:rsid w:val="00BB609D"/>
    <w:rsid w:val="00BB635D"/>
    <w:rsid w:val="00BB6B19"/>
    <w:rsid w:val="00BB6D35"/>
    <w:rsid w:val="00BB6D38"/>
    <w:rsid w:val="00BB72CA"/>
    <w:rsid w:val="00BB7651"/>
    <w:rsid w:val="00BB7EAB"/>
    <w:rsid w:val="00BC0291"/>
    <w:rsid w:val="00BC069B"/>
    <w:rsid w:val="00BC0D3E"/>
    <w:rsid w:val="00BC132F"/>
    <w:rsid w:val="00BC13E2"/>
    <w:rsid w:val="00BC170A"/>
    <w:rsid w:val="00BC1C66"/>
    <w:rsid w:val="00BC1D4B"/>
    <w:rsid w:val="00BC2ABD"/>
    <w:rsid w:val="00BC2B20"/>
    <w:rsid w:val="00BC3129"/>
    <w:rsid w:val="00BC31AD"/>
    <w:rsid w:val="00BC338D"/>
    <w:rsid w:val="00BC3792"/>
    <w:rsid w:val="00BC3987"/>
    <w:rsid w:val="00BC3A45"/>
    <w:rsid w:val="00BC412B"/>
    <w:rsid w:val="00BC4490"/>
    <w:rsid w:val="00BC46C6"/>
    <w:rsid w:val="00BC4E9C"/>
    <w:rsid w:val="00BC58D7"/>
    <w:rsid w:val="00BC5C00"/>
    <w:rsid w:val="00BC64DB"/>
    <w:rsid w:val="00BC72EB"/>
    <w:rsid w:val="00BC7896"/>
    <w:rsid w:val="00BC78F3"/>
    <w:rsid w:val="00BC7B7A"/>
    <w:rsid w:val="00BD024A"/>
    <w:rsid w:val="00BD0573"/>
    <w:rsid w:val="00BD08E7"/>
    <w:rsid w:val="00BD0FBD"/>
    <w:rsid w:val="00BD1323"/>
    <w:rsid w:val="00BD1809"/>
    <w:rsid w:val="00BD2947"/>
    <w:rsid w:val="00BD2D78"/>
    <w:rsid w:val="00BD31AE"/>
    <w:rsid w:val="00BD3A2C"/>
    <w:rsid w:val="00BD3AAB"/>
    <w:rsid w:val="00BD3D6B"/>
    <w:rsid w:val="00BD4648"/>
    <w:rsid w:val="00BD4DF7"/>
    <w:rsid w:val="00BD558E"/>
    <w:rsid w:val="00BD5969"/>
    <w:rsid w:val="00BD59AD"/>
    <w:rsid w:val="00BD704F"/>
    <w:rsid w:val="00BD74EC"/>
    <w:rsid w:val="00BE0DCE"/>
    <w:rsid w:val="00BE12C5"/>
    <w:rsid w:val="00BE12F7"/>
    <w:rsid w:val="00BE19CF"/>
    <w:rsid w:val="00BE1C5E"/>
    <w:rsid w:val="00BE2441"/>
    <w:rsid w:val="00BE261F"/>
    <w:rsid w:val="00BE26D5"/>
    <w:rsid w:val="00BE335E"/>
    <w:rsid w:val="00BE366F"/>
    <w:rsid w:val="00BE3DBD"/>
    <w:rsid w:val="00BE437C"/>
    <w:rsid w:val="00BE4854"/>
    <w:rsid w:val="00BE4FD6"/>
    <w:rsid w:val="00BE502C"/>
    <w:rsid w:val="00BE536D"/>
    <w:rsid w:val="00BE61F6"/>
    <w:rsid w:val="00BE6CFF"/>
    <w:rsid w:val="00BE6D83"/>
    <w:rsid w:val="00BE6DC5"/>
    <w:rsid w:val="00BE70E3"/>
    <w:rsid w:val="00BE7456"/>
    <w:rsid w:val="00BE7D28"/>
    <w:rsid w:val="00BF0AF7"/>
    <w:rsid w:val="00BF0CE7"/>
    <w:rsid w:val="00BF0FD2"/>
    <w:rsid w:val="00BF14CF"/>
    <w:rsid w:val="00BF1702"/>
    <w:rsid w:val="00BF1C81"/>
    <w:rsid w:val="00BF1DE4"/>
    <w:rsid w:val="00BF1FF7"/>
    <w:rsid w:val="00BF320D"/>
    <w:rsid w:val="00BF35C3"/>
    <w:rsid w:val="00BF377F"/>
    <w:rsid w:val="00BF3797"/>
    <w:rsid w:val="00BF37B0"/>
    <w:rsid w:val="00BF3DEE"/>
    <w:rsid w:val="00BF422A"/>
    <w:rsid w:val="00BF42A9"/>
    <w:rsid w:val="00BF44CC"/>
    <w:rsid w:val="00BF4AE3"/>
    <w:rsid w:val="00BF4D04"/>
    <w:rsid w:val="00BF4D08"/>
    <w:rsid w:val="00BF4DFE"/>
    <w:rsid w:val="00BF510C"/>
    <w:rsid w:val="00BF52DF"/>
    <w:rsid w:val="00BF5BA1"/>
    <w:rsid w:val="00BF5F35"/>
    <w:rsid w:val="00BF68CE"/>
    <w:rsid w:val="00BF6A86"/>
    <w:rsid w:val="00BF6ABC"/>
    <w:rsid w:val="00BF6EC8"/>
    <w:rsid w:val="00BF703A"/>
    <w:rsid w:val="00BF70F7"/>
    <w:rsid w:val="00BF793A"/>
    <w:rsid w:val="00C005B7"/>
    <w:rsid w:val="00C0073B"/>
    <w:rsid w:val="00C00A41"/>
    <w:rsid w:val="00C00DDF"/>
    <w:rsid w:val="00C0117D"/>
    <w:rsid w:val="00C01266"/>
    <w:rsid w:val="00C01616"/>
    <w:rsid w:val="00C01654"/>
    <w:rsid w:val="00C01B19"/>
    <w:rsid w:val="00C021FF"/>
    <w:rsid w:val="00C02290"/>
    <w:rsid w:val="00C02376"/>
    <w:rsid w:val="00C02972"/>
    <w:rsid w:val="00C02DA7"/>
    <w:rsid w:val="00C030F8"/>
    <w:rsid w:val="00C0348A"/>
    <w:rsid w:val="00C034DC"/>
    <w:rsid w:val="00C03E69"/>
    <w:rsid w:val="00C03FED"/>
    <w:rsid w:val="00C04521"/>
    <w:rsid w:val="00C046E3"/>
    <w:rsid w:val="00C0473C"/>
    <w:rsid w:val="00C04747"/>
    <w:rsid w:val="00C04AE3"/>
    <w:rsid w:val="00C057E9"/>
    <w:rsid w:val="00C06740"/>
    <w:rsid w:val="00C06887"/>
    <w:rsid w:val="00C06C88"/>
    <w:rsid w:val="00C0700C"/>
    <w:rsid w:val="00C070BD"/>
    <w:rsid w:val="00C073B3"/>
    <w:rsid w:val="00C07421"/>
    <w:rsid w:val="00C07440"/>
    <w:rsid w:val="00C074B7"/>
    <w:rsid w:val="00C0779F"/>
    <w:rsid w:val="00C077D0"/>
    <w:rsid w:val="00C079C4"/>
    <w:rsid w:val="00C07A7C"/>
    <w:rsid w:val="00C07E76"/>
    <w:rsid w:val="00C07F4A"/>
    <w:rsid w:val="00C103F2"/>
    <w:rsid w:val="00C10468"/>
    <w:rsid w:val="00C10602"/>
    <w:rsid w:val="00C10A37"/>
    <w:rsid w:val="00C10E62"/>
    <w:rsid w:val="00C11124"/>
    <w:rsid w:val="00C11DA2"/>
    <w:rsid w:val="00C11F75"/>
    <w:rsid w:val="00C1256A"/>
    <w:rsid w:val="00C128C5"/>
    <w:rsid w:val="00C12CB2"/>
    <w:rsid w:val="00C13581"/>
    <w:rsid w:val="00C13D08"/>
    <w:rsid w:val="00C1436F"/>
    <w:rsid w:val="00C15C8A"/>
    <w:rsid w:val="00C15CE7"/>
    <w:rsid w:val="00C15D38"/>
    <w:rsid w:val="00C16EC0"/>
    <w:rsid w:val="00C16EC8"/>
    <w:rsid w:val="00C17178"/>
    <w:rsid w:val="00C17219"/>
    <w:rsid w:val="00C17B7C"/>
    <w:rsid w:val="00C17FBA"/>
    <w:rsid w:val="00C17FF0"/>
    <w:rsid w:val="00C202AA"/>
    <w:rsid w:val="00C202B7"/>
    <w:rsid w:val="00C202F7"/>
    <w:rsid w:val="00C2030C"/>
    <w:rsid w:val="00C20345"/>
    <w:rsid w:val="00C204B7"/>
    <w:rsid w:val="00C2084B"/>
    <w:rsid w:val="00C20A72"/>
    <w:rsid w:val="00C20EE6"/>
    <w:rsid w:val="00C2168D"/>
    <w:rsid w:val="00C2169C"/>
    <w:rsid w:val="00C216FC"/>
    <w:rsid w:val="00C21793"/>
    <w:rsid w:val="00C21D69"/>
    <w:rsid w:val="00C221D9"/>
    <w:rsid w:val="00C22454"/>
    <w:rsid w:val="00C228A6"/>
    <w:rsid w:val="00C23A54"/>
    <w:rsid w:val="00C2497A"/>
    <w:rsid w:val="00C24988"/>
    <w:rsid w:val="00C24D75"/>
    <w:rsid w:val="00C2519D"/>
    <w:rsid w:val="00C2589B"/>
    <w:rsid w:val="00C258C5"/>
    <w:rsid w:val="00C260C5"/>
    <w:rsid w:val="00C260E3"/>
    <w:rsid w:val="00C26345"/>
    <w:rsid w:val="00C26780"/>
    <w:rsid w:val="00C26A4D"/>
    <w:rsid w:val="00C2707F"/>
    <w:rsid w:val="00C27158"/>
    <w:rsid w:val="00C300FF"/>
    <w:rsid w:val="00C302C2"/>
    <w:rsid w:val="00C305BB"/>
    <w:rsid w:val="00C30B59"/>
    <w:rsid w:val="00C30C77"/>
    <w:rsid w:val="00C30E64"/>
    <w:rsid w:val="00C314F1"/>
    <w:rsid w:val="00C31531"/>
    <w:rsid w:val="00C315BC"/>
    <w:rsid w:val="00C31652"/>
    <w:rsid w:val="00C319FE"/>
    <w:rsid w:val="00C31F97"/>
    <w:rsid w:val="00C32699"/>
    <w:rsid w:val="00C32711"/>
    <w:rsid w:val="00C32CAD"/>
    <w:rsid w:val="00C33499"/>
    <w:rsid w:val="00C3494C"/>
    <w:rsid w:val="00C34E65"/>
    <w:rsid w:val="00C3504D"/>
    <w:rsid w:val="00C35565"/>
    <w:rsid w:val="00C3579A"/>
    <w:rsid w:val="00C35801"/>
    <w:rsid w:val="00C36187"/>
    <w:rsid w:val="00C3654F"/>
    <w:rsid w:val="00C366F9"/>
    <w:rsid w:val="00C366FC"/>
    <w:rsid w:val="00C3675F"/>
    <w:rsid w:val="00C369F7"/>
    <w:rsid w:val="00C36A7F"/>
    <w:rsid w:val="00C36B57"/>
    <w:rsid w:val="00C36CE6"/>
    <w:rsid w:val="00C371C3"/>
    <w:rsid w:val="00C37BEB"/>
    <w:rsid w:val="00C40117"/>
    <w:rsid w:val="00C40587"/>
    <w:rsid w:val="00C4202D"/>
    <w:rsid w:val="00C4217D"/>
    <w:rsid w:val="00C4234E"/>
    <w:rsid w:val="00C429A6"/>
    <w:rsid w:val="00C431FA"/>
    <w:rsid w:val="00C43259"/>
    <w:rsid w:val="00C432F1"/>
    <w:rsid w:val="00C43BFD"/>
    <w:rsid w:val="00C44114"/>
    <w:rsid w:val="00C444B6"/>
    <w:rsid w:val="00C44AAD"/>
    <w:rsid w:val="00C44FD1"/>
    <w:rsid w:val="00C45E0A"/>
    <w:rsid w:val="00C46213"/>
    <w:rsid w:val="00C4657B"/>
    <w:rsid w:val="00C46864"/>
    <w:rsid w:val="00C47163"/>
    <w:rsid w:val="00C473E3"/>
    <w:rsid w:val="00C477CC"/>
    <w:rsid w:val="00C47968"/>
    <w:rsid w:val="00C47A6B"/>
    <w:rsid w:val="00C5132B"/>
    <w:rsid w:val="00C51392"/>
    <w:rsid w:val="00C51419"/>
    <w:rsid w:val="00C51446"/>
    <w:rsid w:val="00C518E9"/>
    <w:rsid w:val="00C51BC8"/>
    <w:rsid w:val="00C51D99"/>
    <w:rsid w:val="00C521B3"/>
    <w:rsid w:val="00C52598"/>
    <w:rsid w:val="00C52824"/>
    <w:rsid w:val="00C533A7"/>
    <w:rsid w:val="00C537B8"/>
    <w:rsid w:val="00C53A36"/>
    <w:rsid w:val="00C53F18"/>
    <w:rsid w:val="00C5424B"/>
    <w:rsid w:val="00C54FE2"/>
    <w:rsid w:val="00C551D4"/>
    <w:rsid w:val="00C554D9"/>
    <w:rsid w:val="00C55E61"/>
    <w:rsid w:val="00C56539"/>
    <w:rsid w:val="00C56BC0"/>
    <w:rsid w:val="00C56BFE"/>
    <w:rsid w:val="00C57122"/>
    <w:rsid w:val="00C57A05"/>
    <w:rsid w:val="00C60410"/>
    <w:rsid w:val="00C60485"/>
    <w:rsid w:val="00C60656"/>
    <w:rsid w:val="00C6076B"/>
    <w:rsid w:val="00C608F5"/>
    <w:rsid w:val="00C60B88"/>
    <w:rsid w:val="00C60C4C"/>
    <w:rsid w:val="00C61124"/>
    <w:rsid w:val="00C61498"/>
    <w:rsid w:val="00C61669"/>
    <w:rsid w:val="00C61C78"/>
    <w:rsid w:val="00C61D3F"/>
    <w:rsid w:val="00C61E5C"/>
    <w:rsid w:val="00C62611"/>
    <w:rsid w:val="00C62845"/>
    <w:rsid w:val="00C628D0"/>
    <w:rsid w:val="00C6396A"/>
    <w:rsid w:val="00C63BE4"/>
    <w:rsid w:val="00C64677"/>
    <w:rsid w:val="00C6477D"/>
    <w:rsid w:val="00C6479E"/>
    <w:rsid w:val="00C6494A"/>
    <w:rsid w:val="00C6504B"/>
    <w:rsid w:val="00C65508"/>
    <w:rsid w:val="00C655EB"/>
    <w:rsid w:val="00C65CF1"/>
    <w:rsid w:val="00C6670A"/>
    <w:rsid w:val="00C670A8"/>
    <w:rsid w:val="00C6771D"/>
    <w:rsid w:val="00C67792"/>
    <w:rsid w:val="00C67884"/>
    <w:rsid w:val="00C67AF9"/>
    <w:rsid w:val="00C67D66"/>
    <w:rsid w:val="00C70354"/>
    <w:rsid w:val="00C70B43"/>
    <w:rsid w:val="00C70BA3"/>
    <w:rsid w:val="00C70C44"/>
    <w:rsid w:val="00C70C45"/>
    <w:rsid w:val="00C7150E"/>
    <w:rsid w:val="00C7163C"/>
    <w:rsid w:val="00C71C97"/>
    <w:rsid w:val="00C721AD"/>
    <w:rsid w:val="00C721EB"/>
    <w:rsid w:val="00C72454"/>
    <w:rsid w:val="00C72552"/>
    <w:rsid w:val="00C7285C"/>
    <w:rsid w:val="00C72A07"/>
    <w:rsid w:val="00C739AA"/>
    <w:rsid w:val="00C73D92"/>
    <w:rsid w:val="00C741AF"/>
    <w:rsid w:val="00C74269"/>
    <w:rsid w:val="00C7458D"/>
    <w:rsid w:val="00C747B8"/>
    <w:rsid w:val="00C74C88"/>
    <w:rsid w:val="00C74E61"/>
    <w:rsid w:val="00C75706"/>
    <w:rsid w:val="00C75723"/>
    <w:rsid w:val="00C75997"/>
    <w:rsid w:val="00C76313"/>
    <w:rsid w:val="00C767DE"/>
    <w:rsid w:val="00C76892"/>
    <w:rsid w:val="00C771A8"/>
    <w:rsid w:val="00C77443"/>
    <w:rsid w:val="00C7781A"/>
    <w:rsid w:val="00C77B8B"/>
    <w:rsid w:val="00C77FAA"/>
    <w:rsid w:val="00C803A7"/>
    <w:rsid w:val="00C803AF"/>
    <w:rsid w:val="00C8054C"/>
    <w:rsid w:val="00C80816"/>
    <w:rsid w:val="00C81227"/>
    <w:rsid w:val="00C82721"/>
    <w:rsid w:val="00C82D92"/>
    <w:rsid w:val="00C82EE1"/>
    <w:rsid w:val="00C82EE7"/>
    <w:rsid w:val="00C83136"/>
    <w:rsid w:val="00C8360F"/>
    <w:rsid w:val="00C83613"/>
    <w:rsid w:val="00C83CEB"/>
    <w:rsid w:val="00C83DEB"/>
    <w:rsid w:val="00C83FD9"/>
    <w:rsid w:val="00C841D1"/>
    <w:rsid w:val="00C84631"/>
    <w:rsid w:val="00C84831"/>
    <w:rsid w:val="00C848EE"/>
    <w:rsid w:val="00C84BF1"/>
    <w:rsid w:val="00C84CEC"/>
    <w:rsid w:val="00C8534F"/>
    <w:rsid w:val="00C855CF"/>
    <w:rsid w:val="00C8579F"/>
    <w:rsid w:val="00C857CF"/>
    <w:rsid w:val="00C85D4D"/>
    <w:rsid w:val="00C861CD"/>
    <w:rsid w:val="00C86851"/>
    <w:rsid w:val="00C87201"/>
    <w:rsid w:val="00C87287"/>
    <w:rsid w:val="00C8747B"/>
    <w:rsid w:val="00C87A82"/>
    <w:rsid w:val="00C903A1"/>
    <w:rsid w:val="00C90759"/>
    <w:rsid w:val="00C907FF"/>
    <w:rsid w:val="00C90859"/>
    <w:rsid w:val="00C90DA1"/>
    <w:rsid w:val="00C91104"/>
    <w:rsid w:val="00C914CC"/>
    <w:rsid w:val="00C91707"/>
    <w:rsid w:val="00C91A63"/>
    <w:rsid w:val="00C91DB2"/>
    <w:rsid w:val="00C92CEC"/>
    <w:rsid w:val="00C92D90"/>
    <w:rsid w:val="00C92E62"/>
    <w:rsid w:val="00C92FF3"/>
    <w:rsid w:val="00C93247"/>
    <w:rsid w:val="00C93B4F"/>
    <w:rsid w:val="00C93E4D"/>
    <w:rsid w:val="00C93E61"/>
    <w:rsid w:val="00C940BA"/>
    <w:rsid w:val="00C944FB"/>
    <w:rsid w:val="00C94629"/>
    <w:rsid w:val="00C946A9"/>
    <w:rsid w:val="00C949AA"/>
    <w:rsid w:val="00C94AD6"/>
    <w:rsid w:val="00C94B84"/>
    <w:rsid w:val="00C950B7"/>
    <w:rsid w:val="00C952AA"/>
    <w:rsid w:val="00C95635"/>
    <w:rsid w:val="00C95648"/>
    <w:rsid w:val="00C95A0B"/>
    <w:rsid w:val="00C95AFC"/>
    <w:rsid w:val="00C962C2"/>
    <w:rsid w:val="00C96913"/>
    <w:rsid w:val="00C96D01"/>
    <w:rsid w:val="00C97881"/>
    <w:rsid w:val="00CA04B9"/>
    <w:rsid w:val="00CA04F4"/>
    <w:rsid w:val="00CA0C6F"/>
    <w:rsid w:val="00CA14BD"/>
    <w:rsid w:val="00CA17DA"/>
    <w:rsid w:val="00CA1A56"/>
    <w:rsid w:val="00CA1AFB"/>
    <w:rsid w:val="00CA2019"/>
    <w:rsid w:val="00CA231E"/>
    <w:rsid w:val="00CA2553"/>
    <w:rsid w:val="00CA26E4"/>
    <w:rsid w:val="00CA2C59"/>
    <w:rsid w:val="00CA31D4"/>
    <w:rsid w:val="00CA3492"/>
    <w:rsid w:val="00CA34D2"/>
    <w:rsid w:val="00CA38D4"/>
    <w:rsid w:val="00CA3A81"/>
    <w:rsid w:val="00CA3C9D"/>
    <w:rsid w:val="00CA49F8"/>
    <w:rsid w:val="00CA53C5"/>
    <w:rsid w:val="00CA5527"/>
    <w:rsid w:val="00CA559E"/>
    <w:rsid w:val="00CA55B7"/>
    <w:rsid w:val="00CA5644"/>
    <w:rsid w:val="00CA61D0"/>
    <w:rsid w:val="00CA62A3"/>
    <w:rsid w:val="00CA6BD1"/>
    <w:rsid w:val="00CA72F1"/>
    <w:rsid w:val="00CA7B82"/>
    <w:rsid w:val="00CB12B9"/>
    <w:rsid w:val="00CB15D4"/>
    <w:rsid w:val="00CB174E"/>
    <w:rsid w:val="00CB17AB"/>
    <w:rsid w:val="00CB1B53"/>
    <w:rsid w:val="00CB1E5C"/>
    <w:rsid w:val="00CB290A"/>
    <w:rsid w:val="00CB295F"/>
    <w:rsid w:val="00CB2F22"/>
    <w:rsid w:val="00CB309F"/>
    <w:rsid w:val="00CB31EE"/>
    <w:rsid w:val="00CB3976"/>
    <w:rsid w:val="00CB39BD"/>
    <w:rsid w:val="00CB4669"/>
    <w:rsid w:val="00CB475D"/>
    <w:rsid w:val="00CB4B36"/>
    <w:rsid w:val="00CB4E54"/>
    <w:rsid w:val="00CB5004"/>
    <w:rsid w:val="00CB5169"/>
    <w:rsid w:val="00CB52F6"/>
    <w:rsid w:val="00CB546A"/>
    <w:rsid w:val="00CB54A9"/>
    <w:rsid w:val="00CB5891"/>
    <w:rsid w:val="00CB697D"/>
    <w:rsid w:val="00CB6FDD"/>
    <w:rsid w:val="00CB7861"/>
    <w:rsid w:val="00CC06FC"/>
    <w:rsid w:val="00CC070B"/>
    <w:rsid w:val="00CC0AB1"/>
    <w:rsid w:val="00CC0DBB"/>
    <w:rsid w:val="00CC120C"/>
    <w:rsid w:val="00CC137C"/>
    <w:rsid w:val="00CC15B5"/>
    <w:rsid w:val="00CC16E0"/>
    <w:rsid w:val="00CC1833"/>
    <w:rsid w:val="00CC18D7"/>
    <w:rsid w:val="00CC1C39"/>
    <w:rsid w:val="00CC1D75"/>
    <w:rsid w:val="00CC2668"/>
    <w:rsid w:val="00CC2D89"/>
    <w:rsid w:val="00CC2F3E"/>
    <w:rsid w:val="00CC33A6"/>
    <w:rsid w:val="00CC3451"/>
    <w:rsid w:val="00CC3478"/>
    <w:rsid w:val="00CC383E"/>
    <w:rsid w:val="00CC3A7F"/>
    <w:rsid w:val="00CC3B6E"/>
    <w:rsid w:val="00CC4033"/>
    <w:rsid w:val="00CC4424"/>
    <w:rsid w:val="00CC4843"/>
    <w:rsid w:val="00CC4DFA"/>
    <w:rsid w:val="00CC5201"/>
    <w:rsid w:val="00CC5351"/>
    <w:rsid w:val="00CC5435"/>
    <w:rsid w:val="00CC5D29"/>
    <w:rsid w:val="00CC5DAA"/>
    <w:rsid w:val="00CC6A52"/>
    <w:rsid w:val="00CC6DCB"/>
    <w:rsid w:val="00CC6F2D"/>
    <w:rsid w:val="00CC70AC"/>
    <w:rsid w:val="00CC7479"/>
    <w:rsid w:val="00CC74A2"/>
    <w:rsid w:val="00CC79E5"/>
    <w:rsid w:val="00CC7F6C"/>
    <w:rsid w:val="00CD0388"/>
    <w:rsid w:val="00CD0449"/>
    <w:rsid w:val="00CD06B4"/>
    <w:rsid w:val="00CD1476"/>
    <w:rsid w:val="00CD15E8"/>
    <w:rsid w:val="00CD2D56"/>
    <w:rsid w:val="00CD3E95"/>
    <w:rsid w:val="00CD40B1"/>
    <w:rsid w:val="00CD4A5C"/>
    <w:rsid w:val="00CD5B09"/>
    <w:rsid w:val="00CD6007"/>
    <w:rsid w:val="00CD6015"/>
    <w:rsid w:val="00CD6EAF"/>
    <w:rsid w:val="00CD6F87"/>
    <w:rsid w:val="00CD7296"/>
    <w:rsid w:val="00CD7324"/>
    <w:rsid w:val="00CD77C3"/>
    <w:rsid w:val="00CD7950"/>
    <w:rsid w:val="00CD7BEC"/>
    <w:rsid w:val="00CD7EDB"/>
    <w:rsid w:val="00CE0F5A"/>
    <w:rsid w:val="00CE149B"/>
    <w:rsid w:val="00CE1756"/>
    <w:rsid w:val="00CE18AC"/>
    <w:rsid w:val="00CE19B3"/>
    <w:rsid w:val="00CE1B31"/>
    <w:rsid w:val="00CE20F2"/>
    <w:rsid w:val="00CE2392"/>
    <w:rsid w:val="00CE271B"/>
    <w:rsid w:val="00CE27E9"/>
    <w:rsid w:val="00CE2872"/>
    <w:rsid w:val="00CE2BFF"/>
    <w:rsid w:val="00CE31DB"/>
    <w:rsid w:val="00CE342B"/>
    <w:rsid w:val="00CE3627"/>
    <w:rsid w:val="00CE39C8"/>
    <w:rsid w:val="00CE3A17"/>
    <w:rsid w:val="00CE3C3B"/>
    <w:rsid w:val="00CE4241"/>
    <w:rsid w:val="00CE4431"/>
    <w:rsid w:val="00CE461A"/>
    <w:rsid w:val="00CE4936"/>
    <w:rsid w:val="00CE4A16"/>
    <w:rsid w:val="00CE5854"/>
    <w:rsid w:val="00CE58B8"/>
    <w:rsid w:val="00CE62C0"/>
    <w:rsid w:val="00CE666F"/>
    <w:rsid w:val="00CE6A80"/>
    <w:rsid w:val="00CE6B4E"/>
    <w:rsid w:val="00CF0309"/>
    <w:rsid w:val="00CF069A"/>
    <w:rsid w:val="00CF0778"/>
    <w:rsid w:val="00CF0796"/>
    <w:rsid w:val="00CF085E"/>
    <w:rsid w:val="00CF10E2"/>
    <w:rsid w:val="00CF19C6"/>
    <w:rsid w:val="00CF2192"/>
    <w:rsid w:val="00CF21BD"/>
    <w:rsid w:val="00CF226B"/>
    <w:rsid w:val="00CF2554"/>
    <w:rsid w:val="00CF2D9C"/>
    <w:rsid w:val="00CF2F74"/>
    <w:rsid w:val="00CF3034"/>
    <w:rsid w:val="00CF3169"/>
    <w:rsid w:val="00CF31A8"/>
    <w:rsid w:val="00CF3311"/>
    <w:rsid w:val="00CF3C26"/>
    <w:rsid w:val="00CF3FF5"/>
    <w:rsid w:val="00CF4513"/>
    <w:rsid w:val="00CF5987"/>
    <w:rsid w:val="00CF5AEE"/>
    <w:rsid w:val="00CF5C2E"/>
    <w:rsid w:val="00CF6B00"/>
    <w:rsid w:val="00CF6DDA"/>
    <w:rsid w:val="00CF6DF7"/>
    <w:rsid w:val="00CF7106"/>
    <w:rsid w:val="00CF7F69"/>
    <w:rsid w:val="00CF7FF2"/>
    <w:rsid w:val="00D0029D"/>
    <w:rsid w:val="00D00892"/>
    <w:rsid w:val="00D01187"/>
    <w:rsid w:val="00D01789"/>
    <w:rsid w:val="00D01ADA"/>
    <w:rsid w:val="00D01ADB"/>
    <w:rsid w:val="00D027E3"/>
    <w:rsid w:val="00D02B09"/>
    <w:rsid w:val="00D02E64"/>
    <w:rsid w:val="00D02F39"/>
    <w:rsid w:val="00D0301A"/>
    <w:rsid w:val="00D0306A"/>
    <w:rsid w:val="00D038D0"/>
    <w:rsid w:val="00D0391C"/>
    <w:rsid w:val="00D039DB"/>
    <w:rsid w:val="00D04429"/>
    <w:rsid w:val="00D047D2"/>
    <w:rsid w:val="00D04B43"/>
    <w:rsid w:val="00D05315"/>
    <w:rsid w:val="00D05530"/>
    <w:rsid w:val="00D055B7"/>
    <w:rsid w:val="00D05E0D"/>
    <w:rsid w:val="00D0617A"/>
    <w:rsid w:val="00D06935"/>
    <w:rsid w:val="00D06F08"/>
    <w:rsid w:val="00D0712E"/>
    <w:rsid w:val="00D07668"/>
    <w:rsid w:val="00D07A49"/>
    <w:rsid w:val="00D07A8C"/>
    <w:rsid w:val="00D07E91"/>
    <w:rsid w:val="00D1106B"/>
    <w:rsid w:val="00D11342"/>
    <w:rsid w:val="00D11390"/>
    <w:rsid w:val="00D11442"/>
    <w:rsid w:val="00D11AD7"/>
    <w:rsid w:val="00D1258B"/>
    <w:rsid w:val="00D12946"/>
    <w:rsid w:val="00D12F2A"/>
    <w:rsid w:val="00D12F46"/>
    <w:rsid w:val="00D13945"/>
    <w:rsid w:val="00D13D3A"/>
    <w:rsid w:val="00D15940"/>
    <w:rsid w:val="00D1649C"/>
    <w:rsid w:val="00D166DF"/>
    <w:rsid w:val="00D17245"/>
    <w:rsid w:val="00D174C9"/>
    <w:rsid w:val="00D17A29"/>
    <w:rsid w:val="00D20131"/>
    <w:rsid w:val="00D202EA"/>
    <w:rsid w:val="00D20C6B"/>
    <w:rsid w:val="00D21077"/>
    <w:rsid w:val="00D213A6"/>
    <w:rsid w:val="00D215EE"/>
    <w:rsid w:val="00D21ADE"/>
    <w:rsid w:val="00D22926"/>
    <w:rsid w:val="00D2301A"/>
    <w:rsid w:val="00D23408"/>
    <w:rsid w:val="00D2354B"/>
    <w:rsid w:val="00D23758"/>
    <w:rsid w:val="00D23C52"/>
    <w:rsid w:val="00D249DD"/>
    <w:rsid w:val="00D24E72"/>
    <w:rsid w:val="00D25508"/>
    <w:rsid w:val="00D25969"/>
    <w:rsid w:val="00D25A14"/>
    <w:rsid w:val="00D25D85"/>
    <w:rsid w:val="00D26124"/>
    <w:rsid w:val="00D26173"/>
    <w:rsid w:val="00D26233"/>
    <w:rsid w:val="00D268C4"/>
    <w:rsid w:val="00D271B5"/>
    <w:rsid w:val="00D27362"/>
    <w:rsid w:val="00D2739C"/>
    <w:rsid w:val="00D27484"/>
    <w:rsid w:val="00D27875"/>
    <w:rsid w:val="00D27E67"/>
    <w:rsid w:val="00D27F1F"/>
    <w:rsid w:val="00D31A12"/>
    <w:rsid w:val="00D320A7"/>
    <w:rsid w:val="00D3253F"/>
    <w:rsid w:val="00D32842"/>
    <w:rsid w:val="00D3394A"/>
    <w:rsid w:val="00D33A6E"/>
    <w:rsid w:val="00D33D64"/>
    <w:rsid w:val="00D344D6"/>
    <w:rsid w:val="00D34932"/>
    <w:rsid w:val="00D350DD"/>
    <w:rsid w:val="00D3657E"/>
    <w:rsid w:val="00D36711"/>
    <w:rsid w:val="00D3691A"/>
    <w:rsid w:val="00D36EF3"/>
    <w:rsid w:val="00D373EF"/>
    <w:rsid w:val="00D3791D"/>
    <w:rsid w:val="00D404A9"/>
    <w:rsid w:val="00D4089A"/>
    <w:rsid w:val="00D40B05"/>
    <w:rsid w:val="00D414E1"/>
    <w:rsid w:val="00D41ACE"/>
    <w:rsid w:val="00D41B6A"/>
    <w:rsid w:val="00D41D87"/>
    <w:rsid w:val="00D424BA"/>
    <w:rsid w:val="00D43052"/>
    <w:rsid w:val="00D431F8"/>
    <w:rsid w:val="00D43250"/>
    <w:rsid w:val="00D4328A"/>
    <w:rsid w:val="00D43529"/>
    <w:rsid w:val="00D43574"/>
    <w:rsid w:val="00D435BF"/>
    <w:rsid w:val="00D438DD"/>
    <w:rsid w:val="00D43A18"/>
    <w:rsid w:val="00D43BD1"/>
    <w:rsid w:val="00D43C0E"/>
    <w:rsid w:val="00D44351"/>
    <w:rsid w:val="00D44E0D"/>
    <w:rsid w:val="00D44FA3"/>
    <w:rsid w:val="00D4533B"/>
    <w:rsid w:val="00D461DA"/>
    <w:rsid w:val="00D464A5"/>
    <w:rsid w:val="00D470EE"/>
    <w:rsid w:val="00D479DE"/>
    <w:rsid w:val="00D50778"/>
    <w:rsid w:val="00D50AE9"/>
    <w:rsid w:val="00D524B6"/>
    <w:rsid w:val="00D52629"/>
    <w:rsid w:val="00D52970"/>
    <w:rsid w:val="00D52AAB"/>
    <w:rsid w:val="00D52C13"/>
    <w:rsid w:val="00D52E0E"/>
    <w:rsid w:val="00D52FCC"/>
    <w:rsid w:val="00D531D7"/>
    <w:rsid w:val="00D53213"/>
    <w:rsid w:val="00D53340"/>
    <w:rsid w:val="00D53F4B"/>
    <w:rsid w:val="00D54EEA"/>
    <w:rsid w:val="00D55B02"/>
    <w:rsid w:val="00D55B3F"/>
    <w:rsid w:val="00D55E97"/>
    <w:rsid w:val="00D56254"/>
    <w:rsid w:val="00D563C5"/>
    <w:rsid w:val="00D5696F"/>
    <w:rsid w:val="00D572B8"/>
    <w:rsid w:val="00D57306"/>
    <w:rsid w:val="00D577FD"/>
    <w:rsid w:val="00D600C3"/>
    <w:rsid w:val="00D60344"/>
    <w:rsid w:val="00D605F7"/>
    <w:rsid w:val="00D6092C"/>
    <w:rsid w:val="00D60CC0"/>
    <w:rsid w:val="00D60F6E"/>
    <w:rsid w:val="00D6131D"/>
    <w:rsid w:val="00D613BB"/>
    <w:rsid w:val="00D6163B"/>
    <w:rsid w:val="00D61792"/>
    <w:rsid w:val="00D61A23"/>
    <w:rsid w:val="00D61AA3"/>
    <w:rsid w:val="00D62092"/>
    <w:rsid w:val="00D620CA"/>
    <w:rsid w:val="00D6229A"/>
    <w:rsid w:val="00D62416"/>
    <w:rsid w:val="00D6286F"/>
    <w:rsid w:val="00D62B45"/>
    <w:rsid w:val="00D62C13"/>
    <w:rsid w:val="00D6304F"/>
    <w:rsid w:val="00D6305A"/>
    <w:rsid w:val="00D6337F"/>
    <w:rsid w:val="00D63899"/>
    <w:rsid w:val="00D64094"/>
    <w:rsid w:val="00D64224"/>
    <w:rsid w:val="00D6444A"/>
    <w:rsid w:val="00D649A3"/>
    <w:rsid w:val="00D64A6F"/>
    <w:rsid w:val="00D64C39"/>
    <w:rsid w:val="00D65014"/>
    <w:rsid w:val="00D6550A"/>
    <w:rsid w:val="00D658A3"/>
    <w:rsid w:val="00D65A0A"/>
    <w:rsid w:val="00D65B2E"/>
    <w:rsid w:val="00D660C7"/>
    <w:rsid w:val="00D667E1"/>
    <w:rsid w:val="00D66A5C"/>
    <w:rsid w:val="00D66F4A"/>
    <w:rsid w:val="00D671D5"/>
    <w:rsid w:val="00D67BD1"/>
    <w:rsid w:val="00D7054C"/>
    <w:rsid w:val="00D707AF"/>
    <w:rsid w:val="00D707FA"/>
    <w:rsid w:val="00D70BD3"/>
    <w:rsid w:val="00D70C57"/>
    <w:rsid w:val="00D712F7"/>
    <w:rsid w:val="00D715FD"/>
    <w:rsid w:val="00D7174F"/>
    <w:rsid w:val="00D719ED"/>
    <w:rsid w:val="00D71AE0"/>
    <w:rsid w:val="00D724BD"/>
    <w:rsid w:val="00D72C33"/>
    <w:rsid w:val="00D72EAC"/>
    <w:rsid w:val="00D73219"/>
    <w:rsid w:val="00D73373"/>
    <w:rsid w:val="00D73504"/>
    <w:rsid w:val="00D74603"/>
    <w:rsid w:val="00D748A6"/>
    <w:rsid w:val="00D74BE4"/>
    <w:rsid w:val="00D75732"/>
    <w:rsid w:val="00D7601B"/>
    <w:rsid w:val="00D7683E"/>
    <w:rsid w:val="00D7784E"/>
    <w:rsid w:val="00D779A4"/>
    <w:rsid w:val="00D8022A"/>
    <w:rsid w:val="00D808D5"/>
    <w:rsid w:val="00D80A7C"/>
    <w:rsid w:val="00D80B66"/>
    <w:rsid w:val="00D80BB5"/>
    <w:rsid w:val="00D80CF3"/>
    <w:rsid w:val="00D8102F"/>
    <w:rsid w:val="00D810F5"/>
    <w:rsid w:val="00D81D40"/>
    <w:rsid w:val="00D81E62"/>
    <w:rsid w:val="00D82250"/>
    <w:rsid w:val="00D82866"/>
    <w:rsid w:val="00D83969"/>
    <w:rsid w:val="00D83E4B"/>
    <w:rsid w:val="00D844A5"/>
    <w:rsid w:val="00D8504D"/>
    <w:rsid w:val="00D85265"/>
    <w:rsid w:val="00D855DB"/>
    <w:rsid w:val="00D85756"/>
    <w:rsid w:val="00D857BF"/>
    <w:rsid w:val="00D85998"/>
    <w:rsid w:val="00D859E0"/>
    <w:rsid w:val="00D85A41"/>
    <w:rsid w:val="00D85C0F"/>
    <w:rsid w:val="00D8623F"/>
    <w:rsid w:val="00D86789"/>
    <w:rsid w:val="00D8775C"/>
    <w:rsid w:val="00D90177"/>
    <w:rsid w:val="00D901E8"/>
    <w:rsid w:val="00D9026D"/>
    <w:rsid w:val="00D903CE"/>
    <w:rsid w:val="00D909B5"/>
    <w:rsid w:val="00D90AE4"/>
    <w:rsid w:val="00D917F9"/>
    <w:rsid w:val="00D91942"/>
    <w:rsid w:val="00D92F64"/>
    <w:rsid w:val="00D93046"/>
    <w:rsid w:val="00D93064"/>
    <w:rsid w:val="00D94289"/>
    <w:rsid w:val="00D94D1F"/>
    <w:rsid w:val="00D951BC"/>
    <w:rsid w:val="00D953FA"/>
    <w:rsid w:val="00D95754"/>
    <w:rsid w:val="00D9578E"/>
    <w:rsid w:val="00D95D07"/>
    <w:rsid w:val="00D95E14"/>
    <w:rsid w:val="00D95E43"/>
    <w:rsid w:val="00D960EC"/>
    <w:rsid w:val="00D963DD"/>
    <w:rsid w:val="00D9673E"/>
    <w:rsid w:val="00D9693F"/>
    <w:rsid w:val="00D96A71"/>
    <w:rsid w:val="00DA0219"/>
    <w:rsid w:val="00DA0376"/>
    <w:rsid w:val="00DA04EC"/>
    <w:rsid w:val="00DA0543"/>
    <w:rsid w:val="00DA05B8"/>
    <w:rsid w:val="00DA0CEA"/>
    <w:rsid w:val="00DA16A6"/>
    <w:rsid w:val="00DA1E30"/>
    <w:rsid w:val="00DA2748"/>
    <w:rsid w:val="00DA2D5D"/>
    <w:rsid w:val="00DA2DF4"/>
    <w:rsid w:val="00DA2E15"/>
    <w:rsid w:val="00DA3102"/>
    <w:rsid w:val="00DA316C"/>
    <w:rsid w:val="00DA345B"/>
    <w:rsid w:val="00DA346D"/>
    <w:rsid w:val="00DA39AF"/>
    <w:rsid w:val="00DA3AE6"/>
    <w:rsid w:val="00DA4100"/>
    <w:rsid w:val="00DA436F"/>
    <w:rsid w:val="00DA448C"/>
    <w:rsid w:val="00DA4641"/>
    <w:rsid w:val="00DA4BB3"/>
    <w:rsid w:val="00DA6606"/>
    <w:rsid w:val="00DA6B08"/>
    <w:rsid w:val="00DA6BBD"/>
    <w:rsid w:val="00DA75D6"/>
    <w:rsid w:val="00DA7A48"/>
    <w:rsid w:val="00DB011F"/>
    <w:rsid w:val="00DB02BF"/>
    <w:rsid w:val="00DB0329"/>
    <w:rsid w:val="00DB06D9"/>
    <w:rsid w:val="00DB0DD8"/>
    <w:rsid w:val="00DB1456"/>
    <w:rsid w:val="00DB1728"/>
    <w:rsid w:val="00DB18E6"/>
    <w:rsid w:val="00DB204D"/>
    <w:rsid w:val="00DB2116"/>
    <w:rsid w:val="00DB29F1"/>
    <w:rsid w:val="00DB2A1C"/>
    <w:rsid w:val="00DB2C6F"/>
    <w:rsid w:val="00DB2EAA"/>
    <w:rsid w:val="00DB3502"/>
    <w:rsid w:val="00DB3507"/>
    <w:rsid w:val="00DB3792"/>
    <w:rsid w:val="00DB399D"/>
    <w:rsid w:val="00DB3B0C"/>
    <w:rsid w:val="00DB3F6B"/>
    <w:rsid w:val="00DB403C"/>
    <w:rsid w:val="00DB4615"/>
    <w:rsid w:val="00DB4A40"/>
    <w:rsid w:val="00DB4C12"/>
    <w:rsid w:val="00DB4FA3"/>
    <w:rsid w:val="00DB4FCA"/>
    <w:rsid w:val="00DB50BC"/>
    <w:rsid w:val="00DB55AA"/>
    <w:rsid w:val="00DB57DD"/>
    <w:rsid w:val="00DB5AC3"/>
    <w:rsid w:val="00DB5E39"/>
    <w:rsid w:val="00DB6AFE"/>
    <w:rsid w:val="00DB72D3"/>
    <w:rsid w:val="00DB7527"/>
    <w:rsid w:val="00DB7EA4"/>
    <w:rsid w:val="00DC0042"/>
    <w:rsid w:val="00DC0878"/>
    <w:rsid w:val="00DC1104"/>
    <w:rsid w:val="00DC126F"/>
    <w:rsid w:val="00DC12A2"/>
    <w:rsid w:val="00DC148D"/>
    <w:rsid w:val="00DC16F1"/>
    <w:rsid w:val="00DC183C"/>
    <w:rsid w:val="00DC18F1"/>
    <w:rsid w:val="00DC1E5F"/>
    <w:rsid w:val="00DC274E"/>
    <w:rsid w:val="00DC2C17"/>
    <w:rsid w:val="00DC2ECC"/>
    <w:rsid w:val="00DC34E8"/>
    <w:rsid w:val="00DC3D52"/>
    <w:rsid w:val="00DC4D65"/>
    <w:rsid w:val="00DC5634"/>
    <w:rsid w:val="00DC59D8"/>
    <w:rsid w:val="00DC5A1A"/>
    <w:rsid w:val="00DC5BB1"/>
    <w:rsid w:val="00DC5D14"/>
    <w:rsid w:val="00DC6092"/>
    <w:rsid w:val="00DC63EB"/>
    <w:rsid w:val="00DC64C7"/>
    <w:rsid w:val="00DC6FE1"/>
    <w:rsid w:val="00DC7013"/>
    <w:rsid w:val="00DC7581"/>
    <w:rsid w:val="00DC789D"/>
    <w:rsid w:val="00DC7AEA"/>
    <w:rsid w:val="00DC7F2C"/>
    <w:rsid w:val="00DC7FC2"/>
    <w:rsid w:val="00DD062E"/>
    <w:rsid w:val="00DD0682"/>
    <w:rsid w:val="00DD0849"/>
    <w:rsid w:val="00DD0D08"/>
    <w:rsid w:val="00DD0F6D"/>
    <w:rsid w:val="00DD15E5"/>
    <w:rsid w:val="00DD15F4"/>
    <w:rsid w:val="00DD1B46"/>
    <w:rsid w:val="00DD24A0"/>
    <w:rsid w:val="00DD250B"/>
    <w:rsid w:val="00DD2C06"/>
    <w:rsid w:val="00DD2D5C"/>
    <w:rsid w:val="00DD3514"/>
    <w:rsid w:val="00DD3A51"/>
    <w:rsid w:val="00DD4212"/>
    <w:rsid w:val="00DD51F8"/>
    <w:rsid w:val="00DD5A65"/>
    <w:rsid w:val="00DD5B8D"/>
    <w:rsid w:val="00DD5E71"/>
    <w:rsid w:val="00DD5F10"/>
    <w:rsid w:val="00DD624D"/>
    <w:rsid w:val="00DD626D"/>
    <w:rsid w:val="00DD6509"/>
    <w:rsid w:val="00DD6680"/>
    <w:rsid w:val="00DD66D6"/>
    <w:rsid w:val="00DD6B50"/>
    <w:rsid w:val="00DD72A5"/>
    <w:rsid w:val="00DD73E6"/>
    <w:rsid w:val="00DD78C2"/>
    <w:rsid w:val="00DD79EC"/>
    <w:rsid w:val="00DD7C16"/>
    <w:rsid w:val="00DE0593"/>
    <w:rsid w:val="00DE06DE"/>
    <w:rsid w:val="00DE09E1"/>
    <w:rsid w:val="00DE11CB"/>
    <w:rsid w:val="00DE1249"/>
    <w:rsid w:val="00DE1839"/>
    <w:rsid w:val="00DE18E4"/>
    <w:rsid w:val="00DE19F7"/>
    <w:rsid w:val="00DE1A78"/>
    <w:rsid w:val="00DE1E40"/>
    <w:rsid w:val="00DE2196"/>
    <w:rsid w:val="00DE2205"/>
    <w:rsid w:val="00DE27E4"/>
    <w:rsid w:val="00DE299F"/>
    <w:rsid w:val="00DE29ED"/>
    <w:rsid w:val="00DE2BA3"/>
    <w:rsid w:val="00DE2E7C"/>
    <w:rsid w:val="00DE34DD"/>
    <w:rsid w:val="00DE4105"/>
    <w:rsid w:val="00DE49CE"/>
    <w:rsid w:val="00DE4E85"/>
    <w:rsid w:val="00DE513C"/>
    <w:rsid w:val="00DE59D1"/>
    <w:rsid w:val="00DE5DB1"/>
    <w:rsid w:val="00DE5EDE"/>
    <w:rsid w:val="00DE62B3"/>
    <w:rsid w:val="00DE6C75"/>
    <w:rsid w:val="00DE74DF"/>
    <w:rsid w:val="00DE74E6"/>
    <w:rsid w:val="00DF020E"/>
    <w:rsid w:val="00DF05D9"/>
    <w:rsid w:val="00DF0DA6"/>
    <w:rsid w:val="00DF0F55"/>
    <w:rsid w:val="00DF10AD"/>
    <w:rsid w:val="00DF180D"/>
    <w:rsid w:val="00DF26F5"/>
    <w:rsid w:val="00DF2750"/>
    <w:rsid w:val="00DF28BC"/>
    <w:rsid w:val="00DF28D4"/>
    <w:rsid w:val="00DF2ACB"/>
    <w:rsid w:val="00DF2AFF"/>
    <w:rsid w:val="00DF2B79"/>
    <w:rsid w:val="00DF2C74"/>
    <w:rsid w:val="00DF2CC2"/>
    <w:rsid w:val="00DF2ECE"/>
    <w:rsid w:val="00DF2F3A"/>
    <w:rsid w:val="00DF359A"/>
    <w:rsid w:val="00DF4697"/>
    <w:rsid w:val="00DF4AFC"/>
    <w:rsid w:val="00DF4B6E"/>
    <w:rsid w:val="00DF4CC5"/>
    <w:rsid w:val="00DF504C"/>
    <w:rsid w:val="00DF547C"/>
    <w:rsid w:val="00DF5E1B"/>
    <w:rsid w:val="00DF605C"/>
    <w:rsid w:val="00DF60A2"/>
    <w:rsid w:val="00DF6DFD"/>
    <w:rsid w:val="00DF767A"/>
    <w:rsid w:val="00E00251"/>
    <w:rsid w:val="00E002F7"/>
    <w:rsid w:val="00E00465"/>
    <w:rsid w:val="00E007D5"/>
    <w:rsid w:val="00E016A3"/>
    <w:rsid w:val="00E01E3B"/>
    <w:rsid w:val="00E021F2"/>
    <w:rsid w:val="00E02283"/>
    <w:rsid w:val="00E02526"/>
    <w:rsid w:val="00E03111"/>
    <w:rsid w:val="00E031C7"/>
    <w:rsid w:val="00E03579"/>
    <w:rsid w:val="00E03AC5"/>
    <w:rsid w:val="00E0489F"/>
    <w:rsid w:val="00E048C5"/>
    <w:rsid w:val="00E04AD3"/>
    <w:rsid w:val="00E04C25"/>
    <w:rsid w:val="00E04E5E"/>
    <w:rsid w:val="00E053B9"/>
    <w:rsid w:val="00E059C9"/>
    <w:rsid w:val="00E05C47"/>
    <w:rsid w:val="00E0627E"/>
    <w:rsid w:val="00E06346"/>
    <w:rsid w:val="00E06961"/>
    <w:rsid w:val="00E07E91"/>
    <w:rsid w:val="00E103B0"/>
    <w:rsid w:val="00E104D3"/>
    <w:rsid w:val="00E111F3"/>
    <w:rsid w:val="00E11ED8"/>
    <w:rsid w:val="00E12A23"/>
    <w:rsid w:val="00E12F20"/>
    <w:rsid w:val="00E1313D"/>
    <w:rsid w:val="00E131C8"/>
    <w:rsid w:val="00E1362F"/>
    <w:rsid w:val="00E13690"/>
    <w:rsid w:val="00E13D4D"/>
    <w:rsid w:val="00E13E26"/>
    <w:rsid w:val="00E1434D"/>
    <w:rsid w:val="00E14918"/>
    <w:rsid w:val="00E14E42"/>
    <w:rsid w:val="00E15282"/>
    <w:rsid w:val="00E15F74"/>
    <w:rsid w:val="00E163E5"/>
    <w:rsid w:val="00E16A45"/>
    <w:rsid w:val="00E16B11"/>
    <w:rsid w:val="00E16DE7"/>
    <w:rsid w:val="00E16FC6"/>
    <w:rsid w:val="00E17081"/>
    <w:rsid w:val="00E1740B"/>
    <w:rsid w:val="00E1757A"/>
    <w:rsid w:val="00E176A0"/>
    <w:rsid w:val="00E1773F"/>
    <w:rsid w:val="00E200DC"/>
    <w:rsid w:val="00E20EC7"/>
    <w:rsid w:val="00E2107E"/>
    <w:rsid w:val="00E2123A"/>
    <w:rsid w:val="00E21A1C"/>
    <w:rsid w:val="00E221ED"/>
    <w:rsid w:val="00E228DA"/>
    <w:rsid w:val="00E22DAC"/>
    <w:rsid w:val="00E22DBD"/>
    <w:rsid w:val="00E23B2F"/>
    <w:rsid w:val="00E23C69"/>
    <w:rsid w:val="00E24023"/>
    <w:rsid w:val="00E24A34"/>
    <w:rsid w:val="00E24D61"/>
    <w:rsid w:val="00E250C0"/>
    <w:rsid w:val="00E254AC"/>
    <w:rsid w:val="00E254C2"/>
    <w:rsid w:val="00E2563B"/>
    <w:rsid w:val="00E2590E"/>
    <w:rsid w:val="00E26114"/>
    <w:rsid w:val="00E26D3C"/>
    <w:rsid w:val="00E26F29"/>
    <w:rsid w:val="00E270D1"/>
    <w:rsid w:val="00E278AB"/>
    <w:rsid w:val="00E279DF"/>
    <w:rsid w:val="00E27D32"/>
    <w:rsid w:val="00E30293"/>
    <w:rsid w:val="00E30BC9"/>
    <w:rsid w:val="00E30C70"/>
    <w:rsid w:val="00E31273"/>
    <w:rsid w:val="00E31482"/>
    <w:rsid w:val="00E3149F"/>
    <w:rsid w:val="00E31913"/>
    <w:rsid w:val="00E3292D"/>
    <w:rsid w:val="00E32BEB"/>
    <w:rsid w:val="00E32C4A"/>
    <w:rsid w:val="00E33268"/>
    <w:rsid w:val="00E3334F"/>
    <w:rsid w:val="00E3336F"/>
    <w:rsid w:val="00E33636"/>
    <w:rsid w:val="00E3364F"/>
    <w:rsid w:val="00E3448C"/>
    <w:rsid w:val="00E34834"/>
    <w:rsid w:val="00E34E17"/>
    <w:rsid w:val="00E34E7C"/>
    <w:rsid w:val="00E35197"/>
    <w:rsid w:val="00E35254"/>
    <w:rsid w:val="00E355E4"/>
    <w:rsid w:val="00E3612C"/>
    <w:rsid w:val="00E362A4"/>
    <w:rsid w:val="00E3658F"/>
    <w:rsid w:val="00E3690E"/>
    <w:rsid w:val="00E36934"/>
    <w:rsid w:val="00E36A2F"/>
    <w:rsid w:val="00E36C46"/>
    <w:rsid w:val="00E37459"/>
    <w:rsid w:val="00E37663"/>
    <w:rsid w:val="00E37D76"/>
    <w:rsid w:val="00E403C0"/>
    <w:rsid w:val="00E4048C"/>
    <w:rsid w:val="00E4065E"/>
    <w:rsid w:val="00E407F5"/>
    <w:rsid w:val="00E40971"/>
    <w:rsid w:val="00E40DD4"/>
    <w:rsid w:val="00E419E6"/>
    <w:rsid w:val="00E431AE"/>
    <w:rsid w:val="00E434DD"/>
    <w:rsid w:val="00E43662"/>
    <w:rsid w:val="00E43CEB"/>
    <w:rsid w:val="00E43D21"/>
    <w:rsid w:val="00E43E03"/>
    <w:rsid w:val="00E44262"/>
    <w:rsid w:val="00E4433D"/>
    <w:rsid w:val="00E446FC"/>
    <w:rsid w:val="00E449CE"/>
    <w:rsid w:val="00E456A7"/>
    <w:rsid w:val="00E45B86"/>
    <w:rsid w:val="00E45FE6"/>
    <w:rsid w:val="00E4619B"/>
    <w:rsid w:val="00E468A0"/>
    <w:rsid w:val="00E47270"/>
    <w:rsid w:val="00E472A8"/>
    <w:rsid w:val="00E47C12"/>
    <w:rsid w:val="00E47FBC"/>
    <w:rsid w:val="00E500F8"/>
    <w:rsid w:val="00E502E1"/>
    <w:rsid w:val="00E50301"/>
    <w:rsid w:val="00E50409"/>
    <w:rsid w:val="00E5053A"/>
    <w:rsid w:val="00E50569"/>
    <w:rsid w:val="00E50728"/>
    <w:rsid w:val="00E50B46"/>
    <w:rsid w:val="00E50CDC"/>
    <w:rsid w:val="00E50E3F"/>
    <w:rsid w:val="00E51E16"/>
    <w:rsid w:val="00E5259C"/>
    <w:rsid w:val="00E52A53"/>
    <w:rsid w:val="00E531E9"/>
    <w:rsid w:val="00E53406"/>
    <w:rsid w:val="00E535A4"/>
    <w:rsid w:val="00E537D6"/>
    <w:rsid w:val="00E537F3"/>
    <w:rsid w:val="00E5494A"/>
    <w:rsid w:val="00E54959"/>
    <w:rsid w:val="00E54C3A"/>
    <w:rsid w:val="00E54EF2"/>
    <w:rsid w:val="00E5514F"/>
    <w:rsid w:val="00E5527D"/>
    <w:rsid w:val="00E56260"/>
    <w:rsid w:val="00E56306"/>
    <w:rsid w:val="00E56557"/>
    <w:rsid w:val="00E56695"/>
    <w:rsid w:val="00E56862"/>
    <w:rsid w:val="00E56F3A"/>
    <w:rsid w:val="00E5732E"/>
    <w:rsid w:val="00E57B8E"/>
    <w:rsid w:val="00E57DE6"/>
    <w:rsid w:val="00E60220"/>
    <w:rsid w:val="00E6035B"/>
    <w:rsid w:val="00E603CA"/>
    <w:rsid w:val="00E607CC"/>
    <w:rsid w:val="00E61373"/>
    <w:rsid w:val="00E61A59"/>
    <w:rsid w:val="00E61CD1"/>
    <w:rsid w:val="00E62083"/>
    <w:rsid w:val="00E620FB"/>
    <w:rsid w:val="00E62189"/>
    <w:rsid w:val="00E624EF"/>
    <w:rsid w:val="00E6255D"/>
    <w:rsid w:val="00E629BB"/>
    <w:rsid w:val="00E629F3"/>
    <w:rsid w:val="00E63620"/>
    <w:rsid w:val="00E6376C"/>
    <w:rsid w:val="00E63815"/>
    <w:rsid w:val="00E638A4"/>
    <w:rsid w:val="00E63BC7"/>
    <w:rsid w:val="00E63F1D"/>
    <w:rsid w:val="00E64743"/>
    <w:rsid w:val="00E64A97"/>
    <w:rsid w:val="00E64D6B"/>
    <w:rsid w:val="00E652F8"/>
    <w:rsid w:val="00E65B41"/>
    <w:rsid w:val="00E65CAF"/>
    <w:rsid w:val="00E65D87"/>
    <w:rsid w:val="00E67526"/>
    <w:rsid w:val="00E6761F"/>
    <w:rsid w:val="00E676B6"/>
    <w:rsid w:val="00E67ADD"/>
    <w:rsid w:val="00E67C41"/>
    <w:rsid w:val="00E67CD2"/>
    <w:rsid w:val="00E67DF8"/>
    <w:rsid w:val="00E67ED8"/>
    <w:rsid w:val="00E70DC2"/>
    <w:rsid w:val="00E70ECE"/>
    <w:rsid w:val="00E710D7"/>
    <w:rsid w:val="00E712CB"/>
    <w:rsid w:val="00E7137D"/>
    <w:rsid w:val="00E714A3"/>
    <w:rsid w:val="00E714F9"/>
    <w:rsid w:val="00E72A82"/>
    <w:rsid w:val="00E72BFE"/>
    <w:rsid w:val="00E73205"/>
    <w:rsid w:val="00E735E5"/>
    <w:rsid w:val="00E7392E"/>
    <w:rsid w:val="00E73DB1"/>
    <w:rsid w:val="00E74463"/>
    <w:rsid w:val="00E745AF"/>
    <w:rsid w:val="00E7474D"/>
    <w:rsid w:val="00E74BB0"/>
    <w:rsid w:val="00E74F19"/>
    <w:rsid w:val="00E75064"/>
    <w:rsid w:val="00E7568B"/>
    <w:rsid w:val="00E7591B"/>
    <w:rsid w:val="00E75CBB"/>
    <w:rsid w:val="00E7684B"/>
    <w:rsid w:val="00E77593"/>
    <w:rsid w:val="00E77BB9"/>
    <w:rsid w:val="00E77C69"/>
    <w:rsid w:val="00E77E26"/>
    <w:rsid w:val="00E802A0"/>
    <w:rsid w:val="00E80519"/>
    <w:rsid w:val="00E8079B"/>
    <w:rsid w:val="00E808D9"/>
    <w:rsid w:val="00E80DFA"/>
    <w:rsid w:val="00E814EA"/>
    <w:rsid w:val="00E81DBA"/>
    <w:rsid w:val="00E81E05"/>
    <w:rsid w:val="00E8221E"/>
    <w:rsid w:val="00E8245C"/>
    <w:rsid w:val="00E82957"/>
    <w:rsid w:val="00E82B21"/>
    <w:rsid w:val="00E82CA2"/>
    <w:rsid w:val="00E8307A"/>
    <w:rsid w:val="00E830F6"/>
    <w:rsid w:val="00E836E8"/>
    <w:rsid w:val="00E838CD"/>
    <w:rsid w:val="00E85123"/>
    <w:rsid w:val="00E862F1"/>
    <w:rsid w:val="00E86785"/>
    <w:rsid w:val="00E868E4"/>
    <w:rsid w:val="00E86C74"/>
    <w:rsid w:val="00E86E7B"/>
    <w:rsid w:val="00E87739"/>
    <w:rsid w:val="00E87803"/>
    <w:rsid w:val="00E8795E"/>
    <w:rsid w:val="00E879CB"/>
    <w:rsid w:val="00E87A27"/>
    <w:rsid w:val="00E900F9"/>
    <w:rsid w:val="00E9080C"/>
    <w:rsid w:val="00E90FBB"/>
    <w:rsid w:val="00E91CB6"/>
    <w:rsid w:val="00E91CF6"/>
    <w:rsid w:val="00E924DD"/>
    <w:rsid w:val="00E92FA8"/>
    <w:rsid w:val="00E93470"/>
    <w:rsid w:val="00E936C1"/>
    <w:rsid w:val="00E9455A"/>
    <w:rsid w:val="00E94638"/>
    <w:rsid w:val="00E95267"/>
    <w:rsid w:val="00E952F3"/>
    <w:rsid w:val="00E9573E"/>
    <w:rsid w:val="00E96025"/>
    <w:rsid w:val="00E96110"/>
    <w:rsid w:val="00E9648D"/>
    <w:rsid w:val="00E965D2"/>
    <w:rsid w:val="00E96814"/>
    <w:rsid w:val="00E96DBA"/>
    <w:rsid w:val="00E97103"/>
    <w:rsid w:val="00E97959"/>
    <w:rsid w:val="00EA044E"/>
    <w:rsid w:val="00EA0534"/>
    <w:rsid w:val="00EA0BF9"/>
    <w:rsid w:val="00EA113B"/>
    <w:rsid w:val="00EA1A1D"/>
    <w:rsid w:val="00EA1C19"/>
    <w:rsid w:val="00EA1D62"/>
    <w:rsid w:val="00EA2165"/>
    <w:rsid w:val="00EA2171"/>
    <w:rsid w:val="00EA24B1"/>
    <w:rsid w:val="00EA251A"/>
    <w:rsid w:val="00EA2606"/>
    <w:rsid w:val="00EA2616"/>
    <w:rsid w:val="00EA2671"/>
    <w:rsid w:val="00EA2762"/>
    <w:rsid w:val="00EA2FE5"/>
    <w:rsid w:val="00EA35BE"/>
    <w:rsid w:val="00EA3727"/>
    <w:rsid w:val="00EA3BC5"/>
    <w:rsid w:val="00EA4263"/>
    <w:rsid w:val="00EA45DD"/>
    <w:rsid w:val="00EA4C71"/>
    <w:rsid w:val="00EA5212"/>
    <w:rsid w:val="00EA5604"/>
    <w:rsid w:val="00EA595D"/>
    <w:rsid w:val="00EA5BC9"/>
    <w:rsid w:val="00EA608E"/>
    <w:rsid w:val="00EA60A0"/>
    <w:rsid w:val="00EA68EF"/>
    <w:rsid w:val="00EA694F"/>
    <w:rsid w:val="00EA6B2E"/>
    <w:rsid w:val="00EA6BC8"/>
    <w:rsid w:val="00EA6DA3"/>
    <w:rsid w:val="00EA6F41"/>
    <w:rsid w:val="00EA7798"/>
    <w:rsid w:val="00EB0687"/>
    <w:rsid w:val="00EB213D"/>
    <w:rsid w:val="00EB224F"/>
    <w:rsid w:val="00EB28CA"/>
    <w:rsid w:val="00EB2ACA"/>
    <w:rsid w:val="00EB2ADE"/>
    <w:rsid w:val="00EB2AE4"/>
    <w:rsid w:val="00EB2B3A"/>
    <w:rsid w:val="00EB2C66"/>
    <w:rsid w:val="00EB32AA"/>
    <w:rsid w:val="00EB375E"/>
    <w:rsid w:val="00EB386F"/>
    <w:rsid w:val="00EB403A"/>
    <w:rsid w:val="00EB4877"/>
    <w:rsid w:val="00EB4C1E"/>
    <w:rsid w:val="00EB4D11"/>
    <w:rsid w:val="00EB4DED"/>
    <w:rsid w:val="00EB55E1"/>
    <w:rsid w:val="00EB5968"/>
    <w:rsid w:val="00EB5F70"/>
    <w:rsid w:val="00EB60E2"/>
    <w:rsid w:val="00EB6567"/>
    <w:rsid w:val="00EB6B58"/>
    <w:rsid w:val="00EB6D82"/>
    <w:rsid w:val="00EB70C5"/>
    <w:rsid w:val="00EB7924"/>
    <w:rsid w:val="00EC005F"/>
    <w:rsid w:val="00EC050B"/>
    <w:rsid w:val="00EC05A2"/>
    <w:rsid w:val="00EC066A"/>
    <w:rsid w:val="00EC06CE"/>
    <w:rsid w:val="00EC097B"/>
    <w:rsid w:val="00EC0C87"/>
    <w:rsid w:val="00EC1179"/>
    <w:rsid w:val="00EC1B4E"/>
    <w:rsid w:val="00EC2928"/>
    <w:rsid w:val="00EC294F"/>
    <w:rsid w:val="00EC2AF5"/>
    <w:rsid w:val="00EC2C2F"/>
    <w:rsid w:val="00EC2C87"/>
    <w:rsid w:val="00EC3396"/>
    <w:rsid w:val="00EC33EC"/>
    <w:rsid w:val="00EC368A"/>
    <w:rsid w:val="00EC37CD"/>
    <w:rsid w:val="00EC37D2"/>
    <w:rsid w:val="00EC3B14"/>
    <w:rsid w:val="00EC3B22"/>
    <w:rsid w:val="00EC43BC"/>
    <w:rsid w:val="00EC4F10"/>
    <w:rsid w:val="00EC5234"/>
    <w:rsid w:val="00EC5902"/>
    <w:rsid w:val="00EC5D04"/>
    <w:rsid w:val="00EC63BA"/>
    <w:rsid w:val="00EC65B8"/>
    <w:rsid w:val="00EC663E"/>
    <w:rsid w:val="00EC6C05"/>
    <w:rsid w:val="00EC7CBF"/>
    <w:rsid w:val="00EC7F03"/>
    <w:rsid w:val="00ED00B2"/>
    <w:rsid w:val="00ED04C2"/>
    <w:rsid w:val="00ED05AC"/>
    <w:rsid w:val="00ED0706"/>
    <w:rsid w:val="00ED0C29"/>
    <w:rsid w:val="00ED11EA"/>
    <w:rsid w:val="00ED1486"/>
    <w:rsid w:val="00ED14FE"/>
    <w:rsid w:val="00ED1575"/>
    <w:rsid w:val="00ED1B4A"/>
    <w:rsid w:val="00ED1BAA"/>
    <w:rsid w:val="00ED23BC"/>
    <w:rsid w:val="00ED26B8"/>
    <w:rsid w:val="00ED276A"/>
    <w:rsid w:val="00ED2771"/>
    <w:rsid w:val="00ED2890"/>
    <w:rsid w:val="00ED2BE3"/>
    <w:rsid w:val="00ED3FB2"/>
    <w:rsid w:val="00ED4063"/>
    <w:rsid w:val="00ED4410"/>
    <w:rsid w:val="00ED45DC"/>
    <w:rsid w:val="00ED52A4"/>
    <w:rsid w:val="00ED5E02"/>
    <w:rsid w:val="00ED63F7"/>
    <w:rsid w:val="00ED676D"/>
    <w:rsid w:val="00ED6CF4"/>
    <w:rsid w:val="00ED6E45"/>
    <w:rsid w:val="00ED6EDA"/>
    <w:rsid w:val="00ED728B"/>
    <w:rsid w:val="00ED735F"/>
    <w:rsid w:val="00ED7A7D"/>
    <w:rsid w:val="00ED7D38"/>
    <w:rsid w:val="00EE008C"/>
    <w:rsid w:val="00EE0BBB"/>
    <w:rsid w:val="00EE1094"/>
    <w:rsid w:val="00EE1990"/>
    <w:rsid w:val="00EE1C2C"/>
    <w:rsid w:val="00EE1F2E"/>
    <w:rsid w:val="00EE2133"/>
    <w:rsid w:val="00EE22D0"/>
    <w:rsid w:val="00EE2384"/>
    <w:rsid w:val="00EE2889"/>
    <w:rsid w:val="00EE2F99"/>
    <w:rsid w:val="00EE3632"/>
    <w:rsid w:val="00EE3898"/>
    <w:rsid w:val="00EE3BDB"/>
    <w:rsid w:val="00EE423B"/>
    <w:rsid w:val="00EE43A7"/>
    <w:rsid w:val="00EE469E"/>
    <w:rsid w:val="00EE47E0"/>
    <w:rsid w:val="00EE4AC1"/>
    <w:rsid w:val="00EE51C0"/>
    <w:rsid w:val="00EE553D"/>
    <w:rsid w:val="00EE5C8A"/>
    <w:rsid w:val="00EE5EDB"/>
    <w:rsid w:val="00EE6BCC"/>
    <w:rsid w:val="00EE6CE9"/>
    <w:rsid w:val="00EE6F1B"/>
    <w:rsid w:val="00EE7146"/>
    <w:rsid w:val="00EE723E"/>
    <w:rsid w:val="00EF004C"/>
    <w:rsid w:val="00EF0143"/>
    <w:rsid w:val="00EF022C"/>
    <w:rsid w:val="00EF0413"/>
    <w:rsid w:val="00EF0867"/>
    <w:rsid w:val="00EF10AF"/>
    <w:rsid w:val="00EF1225"/>
    <w:rsid w:val="00EF123F"/>
    <w:rsid w:val="00EF135E"/>
    <w:rsid w:val="00EF15CB"/>
    <w:rsid w:val="00EF173C"/>
    <w:rsid w:val="00EF1BD3"/>
    <w:rsid w:val="00EF22EE"/>
    <w:rsid w:val="00EF239B"/>
    <w:rsid w:val="00EF24F8"/>
    <w:rsid w:val="00EF268F"/>
    <w:rsid w:val="00EF29EA"/>
    <w:rsid w:val="00EF2AB3"/>
    <w:rsid w:val="00EF2EFC"/>
    <w:rsid w:val="00EF30AC"/>
    <w:rsid w:val="00EF3B9B"/>
    <w:rsid w:val="00EF3ECA"/>
    <w:rsid w:val="00EF4644"/>
    <w:rsid w:val="00EF4749"/>
    <w:rsid w:val="00EF49A7"/>
    <w:rsid w:val="00EF4CDC"/>
    <w:rsid w:val="00EF5944"/>
    <w:rsid w:val="00EF61F9"/>
    <w:rsid w:val="00EF629E"/>
    <w:rsid w:val="00EF667F"/>
    <w:rsid w:val="00EF6C69"/>
    <w:rsid w:val="00EF71CA"/>
    <w:rsid w:val="00EF73D5"/>
    <w:rsid w:val="00EF7405"/>
    <w:rsid w:val="00EF797F"/>
    <w:rsid w:val="00F009E2"/>
    <w:rsid w:val="00F01062"/>
    <w:rsid w:val="00F01271"/>
    <w:rsid w:val="00F012C8"/>
    <w:rsid w:val="00F01ABD"/>
    <w:rsid w:val="00F01BE0"/>
    <w:rsid w:val="00F01D44"/>
    <w:rsid w:val="00F02202"/>
    <w:rsid w:val="00F02291"/>
    <w:rsid w:val="00F022BC"/>
    <w:rsid w:val="00F02432"/>
    <w:rsid w:val="00F02A65"/>
    <w:rsid w:val="00F02C1C"/>
    <w:rsid w:val="00F0381B"/>
    <w:rsid w:val="00F039FC"/>
    <w:rsid w:val="00F04737"/>
    <w:rsid w:val="00F04FB3"/>
    <w:rsid w:val="00F05152"/>
    <w:rsid w:val="00F05961"/>
    <w:rsid w:val="00F05C53"/>
    <w:rsid w:val="00F05E94"/>
    <w:rsid w:val="00F05FD7"/>
    <w:rsid w:val="00F0604D"/>
    <w:rsid w:val="00F06112"/>
    <w:rsid w:val="00F067C5"/>
    <w:rsid w:val="00F06C67"/>
    <w:rsid w:val="00F06EE5"/>
    <w:rsid w:val="00F0733E"/>
    <w:rsid w:val="00F074B6"/>
    <w:rsid w:val="00F075A8"/>
    <w:rsid w:val="00F07900"/>
    <w:rsid w:val="00F07A63"/>
    <w:rsid w:val="00F07EB9"/>
    <w:rsid w:val="00F102B0"/>
    <w:rsid w:val="00F104EA"/>
    <w:rsid w:val="00F10878"/>
    <w:rsid w:val="00F11048"/>
    <w:rsid w:val="00F11B87"/>
    <w:rsid w:val="00F11DA2"/>
    <w:rsid w:val="00F12571"/>
    <w:rsid w:val="00F129CB"/>
    <w:rsid w:val="00F12EE8"/>
    <w:rsid w:val="00F13265"/>
    <w:rsid w:val="00F13391"/>
    <w:rsid w:val="00F134DF"/>
    <w:rsid w:val="00F138F3"/>
    <w:rsid w:val="00F13FFB"/>
    <w:rsid w:val="00F13FFF"/>
    <w:rsid w:val="00F14797"/>
    <w:rsid w:val="00F1479B"/>
    <w:rsid w:val="00F148C8"/>
    <w:rsid w:val="00F149F4"/>
    <w:rsid w:val="00F14AC1"/>
    <w:rsid w:val="00F15140"/>
    <w:rsid w:val="00F15BD3"/>
    <w:rsid w:val="00F16366"/>
    <w:rsid w:val="00F167E7"/>
    <w:rsid w:val="00F168A1"/>
    <w:rsid w:val="00F16917"/>
    <w:rsid w:val="00F16BEB"/>
    <w:rsid w:val="00F16E10"/>
    <w:rsid w:val="00F16E3E"/>
    <w:rsid w:val="00F178D8"/>
    <w:rsid w:val="00F17944"/>
    <w:rsid w:val="00F17DB0"/>
    <w:rsid w:val="00F17E6E"/>
    <w:rsid w:val="00F2055F"/>
    <w:rsid w:val="00F205D2"/>
    <w:rsid w:val="00F21522"/>
    <w:rsid w:val="00F2193D"/>
    <w:rsid w:val="00F21C6E"/>
    <w:rsid w:val="00F21EB3"/>
    <w:rsid w:val="00F221D1"/>
    <w:rsid w:val="00F226B3"/>
    <w:rsid w:val="00F2272C"/>
    <w:rsid w:val="00F227CF"/>
    <w:rsid w:val="00F2377F"/>
    <w:rsid w:val="00F2393E"/>
    <w:rsid w:val="00F23B6E"/>
    <w:rsid w:val="00F23B94"/>
    <w:rsid w:val="00F23BFE"/>
    <w:rsid w:val="00F242D1"/>
    <w:rsid w:val="00F246A2"/>
    <w:rsid w:val="00F248B7"/>
    <w:rsid w:val="00F25342"/>
    <w:rsid w:val="00F2542C"/>
    <w:rsid w:val="00F25AAB"/>
    <w:rsid w:val="00F25BF3"/>
    <w:rsid w:val="00F25D86"/>
    <w:rsid w:val="00F26411"/>
    <w:rsid w:val="00F26BFA"/>
    <w:rsid w:val="00F274C5"/>
    <w:rsid w:val="00F27911"/>
    <w:rsid w:val="00F27A94"/>
    <w:rsid w:val="00F27D5A"/>
    <w:rsid w:val="00F3003E"/>
    <w:rsid w:val="00F300C6"/>
    <w:rsid w:val="00F302B6"/>
    <w:rsid w:val="00F30327"/>
    <w:rsid w:val="00F303D7"/>
    <w:rsid w:val="00F305A3"/>
    <w:rsid w:val="00F3065D"/>
    <w:rsid w:val="00F31224"/>
    <w:rsid w:val="00F3124D"/>
    <w:rsid w:val="00F31327"/>
    <w:rsid w:val="00F32456"/>
    <w:rsid w:val="00F329BA"/>
    <w:rsid w:val="00F32DA4"/>
    <w:rsid w:val="00F33666"/>
    <w:rsid w:val="00F336C7"/>
    <w:rsid w:val="00F33E44"/>
    <w:rsid w:val="00F33E52"/>
    <w:rsid w:val="00F34AAB"/>
    <w:rsid w:val="00F34AE2"/>
    <w:rsid w:val="00F34C76"/>
    <w:rsid w:val="00F351E5"/>
    <w:rsid w:val="00F357D1"/>
    <w:rsid w:val="00F366BB"/>
    <w:rsid w:val="00F368A8"/>
    <w:rsid w:val="00F36AAB"/>
    <w:rsid w:val="00F36BA5"/>
    <w:rsid w:val="00F37083"/>
    <w:rsid w:val="00F3709B"/>
    <w:rsid w:val="00F37DFD"/>
    <w:rsid w:val="00F40BFF"/>
    <w:rsid w:val="00F40DC9"/>
    <w:rsid w:val="00F40E10"/>
    <w:rsid w:val="00F41A7A"/>
    <w:rsid w:val="00F41DDE"/>
    <w:rsid w:val="00F42149"/>
    <w:rsid w:val="00F421A7"/>
    <w:rsid w:val="00F42214"/>
    <w:rsid w:val="00F423B5"/>
    <w:rsid w:val="00F42748"/>
    <w:rsid w:val="00F42A24"/>
    <w:rsid w:val="00F432D4"/>
    <w:rsid w:val="00F438BF"/>
    <w:rsid w:val="00F4396C"/>
    <w:rsid w:val="00F439A9"/>
    <w:rsid w:val="00F43B34"/>
    <w:rsid w:val="00F43DAE"/>
    <w:rsid w:val="00F44D19"/>
    <w:rsid w:val="00F44F43"/>
    <w:rsid w:val="00F45124"/>
    <w:rsid w:val="00F45153"/>
    <w:rsid w:val="00F453B9"/>
    <w:rsid w:val="00F45709"/>
    <w:rsid w:val="00F459F7"/>
    <w:rsid w:val="00F45B2C"/>
    <w:rsid w:val="00F45D5C"/>
    <w:rsid w:val="00F45F90"/>
    <w:rsid w:val="00F46413"/>
    <w:rsid w:val="00F464C4"/>
    <w:rsid w:val="00F4755C"/>
    <w:rsid w:val="00F50102"/>
    <w:rsid w:val="00F50184"/>
    <w:rsid w:val="00F50600"/>
    <w:rsid w:val="00F5139B"/>
    <w:rsid w:val="00F514E8"/>
    <w:rsid w:val="00F51F2F"/>
    <w:rsid w:val="00F52084"/>
    <w:rsid w:val="00F529B3"/>
    <w:rsid w:val="00F52A4C"/>
    <w:rsid w:val="00F52B48"/>
    <w:rsid w:val="00F52EA4"/>
    <w:rsid w:val="00F53505"/>
    <w:rsid w:val="00F53805"/>
    <w:rsid w:val="00F53FAC"/>
    <w:rsid w:val="00F5406C"/>
    <w:rsid w:val="00F54405"/>
    <w:rsid w:val="00F544E0"/>
    <w:rsid w:val="00F547C7"/>
    <w:rsid w:val="00F54EB6"/>
    <w:rsid w:val="00F55181"/>
    <w:rsid w:val="00F55277"/>
    <w:rsid w:val="00F55ADD"/>
    <w:rsid w:val="00F55B46"/>
    <w:rsid w:val="00F55CE4"/>
    <w:rsid w:val="00F56531"/>
    <w:rsid w:val="00F57207"/>
    <w:rsid w:val="00F57DE2"/>
    <w:rsid w:val="00F57E3F"/>
    <w:rsid w:val="00F57EB8"/>
    <w:rsid w:val="00F57EDC"/>
    <w:rsid w:val="00F60201"/>
    <w:rsid w:val="00F60958"/>
    <w:rsid w:val="00F60A27"/>
    <w:rsid w:val="00F61454"/>
    <w:rsid w:val="00F621D8"/>
    <w:rsid w:val="00F629AE"/>
    <w:rsid w:val="00F62F12"/>
    <w:rsid w:val="00F634DB"/>
    <w:rsid w:val="00F63E5C"/>
    <w:rsid w:val="00F6403C"/>
    <w:rsid w:val="00F6465F"/>
    <w:rsid w:val="00F64807"/>
    <w:rsid w:val="00F64CBE"/>
    <w:rsid w:val="00F654BE"/>
    <w:rsid w:val="00F65CE9"/>
    <w:rsid w:val="00F66299"/>
    <w:rsid w:val="00F666FE"/>
    <w:rsid w:val="00F66739"/>
    <w:rsid w:val="00F667F4"/>
    <w:rsid w:val="00F669CF"/>
    <w:rsid w:val="00F66D66"/>
    <w:rsid w:val="00F66E60"/>
    <w:rsid w:val="00F6751B"/>
    <w:rsid w:val="00F675B8"/>
    <w:rsid w:val="00F67824"/>
    <w:rsid w:val="00F67869"/>
    <w:rsid w:val="00F67B0A"/>
    <w:rsid w:val="00F67F3B"/>
    <w:rsid w:val="00F706F1"/>
    <w:rsid w:val="00F7071E"/>
    <w:rsid w:val="00F71035"/>
    <w:rsid w:val="00F71158"/>
    <w:rsid w:val="00F71521"/>
    <w:rsid w:val="00F71B0A"/>
    <w:rsid w:val="00F71B89"/>
    <w:rsid w:val="00F72479"/>
    <w:rsid w:val="00F7247F"/>
    <w:rsid w:val="00F729E2"/>
    <w:rsid w:val="00F72D70"/>
    <w:rsid w:val="00F72F0A"/>
    <w:rsid w:val="00F7315B"/>
    <w:rsid w:val="00F7341E"/>
    <w:rsid w:val="00F73511"/>
    <w:rsid w:val="00F73B6A"/>
    <w:rsid w:val="00F73EB1"/>
    <w:rsid w:val="00F7415C"/>
    <w:rsid w:val="00F745E4"/>
    <w:rsid w:val="00F74C2B"/>
    <w:rsid w:val="00F74E7C"/>
    <w:rsid w:val="00F753F6"/>
    <w:rsid w:val="00F755AD"/>
    <w:rsid w:val="00F75692"/>
    <w:rsid w:val="00F756B1"/>
    <w:rsid w:val="00F757CC"/>
    <w:rsid w:val="00F75836"/>
    <w:rsid w:val="00F75A0D"/>
    <w:rsid w:val="00F75F2D"/>
    <w:rsid w:val="00F7637C"/>
    <w:rsid w:val="00F76699"/>
    <w:rsid w:val="00F77578"/>
    <w:rsid w:val="00F77660"/>
    <w:rsid w:val="00F77882"/>
    <w:rsid w:val="00F77927"/>
    <w:rsid w:val="00F77E10"/>
    <w:rsid w:val="00F77E4B"/>
    <w:rsid w:val="00F77E98"/>
    <w:rsid w:val="00F77F5F"/>
    <w:rsid w:val="00F80187"/>
    <w:rsid w:val="00F802CC"/>
    <w:rsid w:val="00F806C3"/>
    <w:rsid w:val="00F80C26"/>
    <w:rsid w:val="00F810E5"/>
    <w:rsid w:val="00F818B0"/>
    <w:rsid w:val="00F81D08"/>
    <w:rsid w:val="00F81E9A"/>
    <w:rsid w:val="00F82A47"/>
    <w:rsid w:val="00F82F9B"/>
    <w:rsid w:val="00F83122"/>
    <w:rsid w:val="00F832CE"/>
    <w:rsid w:val="00F83B4D"/>
    <w:rsid w:val="00F83BC4"/>
    <w:rsid w:val="00F842BC"/>
    <w:rsid w:val="00F84819"/>
    <w:rsid w:val="00F849F1"/>
    <w:rsid w:val="00F84BEF"/>
    <w:rsid w:val="00F84E1C"/>
    <w:rsid w:val="00F86474"/>
    <w:rsid w:val="00F8651C"/>
    <w:rsid w:val="00F86B77"/>
    <w:rsid w:val="00F86C44"/>
    <w:rsid w:val="00F86F6B"/>
    <w:rsid w:val="00F87DE3"/>
    <w:rsid w:val="00F87E42"/>
    <w:rsid w:val="00F9089F"/>
    <w:rsid w:val="00F908F0"/>
    <w:rsid w:val="00F90D91"/>
    <w:rsid w:val="00F90F92"/>
    <w:rsid w:val="00F9152C"/>
    <w:rsid w:val="00F91621"/>
    <w:rsid w:val="00F9218C"/>
    <w:rsid w:val="00F925E2"/>
    <w:rsid w:val="00F926BE"/>
    <w:rsid w:val="00F92731"/>
    <w:rsid w:val="00F92C79"/>
    <w:rsid w:val="00F93098"/>
    <w:rsid w:val="00F93296"/>
    <w:rsid w:val="00F9337D"/>
    <w:rsid w:val="00F933AF"/>
    <w:rsid w:val="00F935BA"/>
    <w:rsid w:val="00F9385B"/>
    <w:rsid w:val="00F93AD9"/>
    <w:rsid w:val="00F93C2B"/>
    <w:rsid w:val="00F93C70"/>
    <w:rsid w:val="00F9417F"/>
    <w:rsid w:val="00F94227"/>
    <w:rsid w:val="00F9437C"/>
    <w:rsid w:val="00F944A2"/>
    <w:rsid w:val="00F947BB"/>
    <w:rsid w:val="00F94917"/>
    <w:rsid w:val="00F94942"/>
    <w:rsid w:val="00F94C86"/>
    <w:rsid w:val="00F95211"/>
    <w:rsid w:val="00F953BA"/>
    <w:rsid w:val="00F95556"/>
    <w:rsid w:val="00F958ED"/>
    <w:rsid w:val="00F959E3"/>
    <w:rsid w:val="00F9619C"/>
    <w:rsid w:val="00F961D4"/>
    <w:rsid w:val="00F96227"/>
    <w:rsid w:val="00F96416"/>
    <w:rsid w:val="00F964B8"/>
    <w:rsid w:val="00F9656E"/>
    <w:rsid w:val="00F96E7A"/>
    <w:rsid w:val="00F96FA1"/>
    <w:rsid w:val="00F97144"/>
    <w:rsid w:val="00F97451"/>
    <w:rsid w:val="00F974AF"/>
    <w:rsid w:val="00F97AC7"/>
    <w:rsid w:val="00FA04F9"/>
    <w:rsid w:val="00FA0BD7"/>
    <w:rsid w:val="00FA0BFE"/>
    <w:rsid w:val="00FA0D7E"/>
    <w:rsid w:val="00FA0E85"/>
    <w:rsid w:val="00FA10F7"/>
    <w:rsid w:val="00FA137E"/>
    <w:rsid w:val="00FA13E0"/>
    <w:rsid w:val="00FA15C1"/>
    <w:rsid w:val="00FA3330"/>
    <w:rsid w:val="00FA3D27"/>
    <w:rsid w:val="00FA4061"/>
    <w:rsid w:val="00FA4B0A"/>
    <w:rsid w:val="00FA56BC"/>
    <w:rsid w:val="00FA57EB"/>
    <w:rsid w:val="00FA6117"/>
    <w:rsid w:val="00FA6390"/>
    <w:rsid w:val="00FA6522"/>
    <w:rsid w:val="00FA6764"/>
    <w:rsid w:val="00FA6ADA"/>
    <w:rsid w:val="00FA702C"/>
    <w:rsid w:val="00FA7177"/>
    <w:rsid w:val="00FA71B5"/>
    <w:rsid w:val="00FA7361"/>
    <w:rsid w:val="00FA74C1"/>
    <w:rsid w:val="00FA7ABE"/>
    <w:rsid w:val="00FA7ACA"/>
    <w:rsid w:val="00FA7E23"/>
    <w:rsid w:val="00FB0497"/>
    <w:rsid w:val="00FB0DF0"/>
    <w:rsid w:val="00FB1747"/>
    <w:rsid w:val="00FB1E4D"/>
    <w:rsid w:val="00FB2610"/>
    <w:rsid w:val="00FB2A0A"/>
    <w:rsid w:val="00FB30FF"/>
    <w:rsid w:val="00FB31E4"/>
    <w:rsid w:val="00FB3213"/>
    <w:rsid w:val="00FB328A"/>
    <w:rsid w:val="00FB339D"/>
    <w:rsid w:val="00FB3507"/>
    <w:rsid w:val="00FB3767"/>
    <w:rsid w:val="00FB3AD9"/>
    <w:rsid w:val="00FB427A"/>
    <w:rsid w:val="00FB4828"/>
    <w:rsid w:val="00FB4D78"/>
    <w:rsid w:val="00FB4EC3"/>
    <w:rsid w:val="00FB5469"/>
    <w:rsid w:val="00FB5764"/>
    <w:rsid w:val="00FB58DD"/>
    <w:rsid w:val="00FB58DE"/>
    <w:rsid w:val="00FB595F"/>
    <w:rsid w:val="00FB5CF2"/>
    <w:rsid w:val="00FB5E16"/>
    <w:rsid w:val="00FB6062"/>
    <w:rsid w:val="00FB62B6"/>
    <w:rsid w:val="00FB6ABC"/>
    <w:rsid w:val="00FB6B50"/>
    <w:rsid w:val="00FB7090"/>
    <w:rsid w:val="00FB7467"/>
    <w:rsid w:val="00FB74C8"/>
    <w:rsid w:val="00FB753A"/>
    <w:rsid w:val="00FB767A"/>
    <w:rsid w:val="00FB7990"/>
    <w:rsid w:val="00FC0681"/>
    <w:rsid w:val="00FC0920"/>
    <w:rsid w:val="00FC0DB8"/>
    <w:rsid w:val="00FC209D"/>
    <w:rsid w:val="00FC21B0"/>
    <w:rsid w:val="00FC229A"/>
    <w:rsid w:val="00FC2774"/>
    <w:rsid w:val="00FC2AAF"/>
    <w:rsid w:val="00FC2FAD"/>
    <w:rsid w:val="00FC30E3"/>
    <w:rsid w:val="00FC3E28"/>
    <w:rsid w:val="00FC41B3"/>
    <w:rsid w:val="00FC4400"/>
    <w:rsid w:val="00FC4A52"/>
    <w:rsid w:val="00FC4A60"/>
    <w:rsid w:val="00FC4C68"/>
    <w:rsid w:val="00FC5661"/>
    <w:rsid w:val="00FC5AD6"/>
    <w:rsid w:val="00FC6DBD"/>
    <w:rsid w:val="00FC71D1"/>
    <w:rsid w:val="00FC7D21"/>
    <w:rsid w:val="00FD006B"/>
    <w:rsid w:val="00FD057B"/>
    <w:rsid w:val="00FD19B7"/>
    <w:rsid w:val="00FD1AF8"/>
    <w:rsid w:val="00FD203C"/>
    <w:rsid w:val="00FD2365"/>
    <w:rsid w:val="00FD239C"/>
    <w:rsid w:val="00FD2593"/>
    <w:rsid w:val="00FD2932"/>
    <w:rsid w:val="00FD326A"/>
    <w:rsid w:val="00FD32CF"/>
    <w:rsid w:val="00FD3B33"/>
    <w:rsid w:val="00FD3D09"/>
    <w:rsid w:val="00FD3EF7"/>
    <w:rsid w:val="00FD4506"/>
    <w:rsid w:val="00FD496A"/>
    <w:rsid w:val="00FD4BBB"/>
    <w:rsid w:val="00FD4C7A"/>
    <w:rsid w:val="00FD4CCB"/>
    <w:rsid w:val="00FD4D9A"/>
    <w:rsid w:val="00FD5225"/>
    <w:rsid w:val="00FD56AC"/>
    <w:rsid w:val="00FD5924"/>
    <w:rsid w:val="00FD6430"/>
    <w:rsid w:val="00FD7648"/>
    <w:rsid w:val="00FD79BF"/>
    <w:rsid w:val="00FD7BF5"/>
    <w:rsid w:val="00FD7C60"/>
    <w:rsid w:val="00FE0166"/>
    <w:rsid w:val="00FE0488"/>
    <w:rsid w:val="00FE0805"/>
    <w:rsid w:val="00FE1786"/>
    <w:rsid w:val="00FE1886"/>
    <w:rsid w:val="00FE1CAD"/>
    <w:rsid w:val="00FE2497"/>
    <w:rsid w:val="00FE265C"/>
    <w:rsid w:val="00FE31B1"/>
    <w:rsid w:val="00FE348A"/>
    <w:rsid w:val="00FE41A2"/>
    <w:rsid w:val="00FE4691"/>
    <w:rsid w:val="00FE476B"/>
    <w:rsid w:val="00FE4858"/>
    <w:rsid w:val="00FE49DB"/>
    <w:rsid w:val="00FE5063"/>
    <w:rsid w:val="00FE50C9"/>
    <w:rsid w:val="00FE5571"/>
    <w:rsid w:val="00FE5A93"/>
    <w:rsid w:val="00FE6019"/>
    <w:rsid w:val="00FE6023"/>
    <w:rsid w:val="00FE61E8"/>
    <w:rsid w:val="00FE6229"/>
    <w:rsid w:val="00FE62BB"/>
    <w:rsid w:val="00FE62D0"/>
    <w:rsid w:val="00FE647D"/>
    <w:rsid w:val="00FE672C"/>
    <w:rsid w:val="00FE682E"/>
    <w:rsid w:val="00FE7957"/>
    <w:rsid w:val="00FE7A71"/>
    <w:rsid w:val="00FE7E67"/>
    <w:rsid w:val="00FF04E5"/>
    <w:rsid w:val="00FF0E40"/>
    <w:rsid w:val="00FF15A6"/>
    <w:rsid w:val="00FF1A7B"/>
    <w:rsid w:val="00FF22D4"/>
    <w:rsid w:val="00FF2796"/>
    <w:rsid w:val="00FF2C89"/>
    <w:rsid w:val="00FF2DC4"/>
    <w:rsid w:val="00FF2E48"/>
    <w:rsid w:val="00FF30E6"/>
    <w:rsid w:val="00FF3764"/>
    <w:rsid w:val="00FF39B4"/>
    <w:rsid w:val="00FF3A28"/>
    <w:rsid w:val="00FF3B10"/>
    <w:rsid w:val="00FF3BF2"/>
    <w:rsid w:val="00FF3D79"/>
    <w:rsid w:val="00FF40B3"/>
    <w:rsid w:val="00FF4987"/>
    <w:rsid w:val="00FF49BA"/>
    <w:rsid w:val="00FF5029"/>
    <w:rsid w:val="00FF5263"/>
    <w:rsid w:val="00FF5A2B"/>
    <w:rsid w:val="00FF5C0E"/>
    <w:rsid w:val="00FF5C61"/>
    <w:rsid w:val="00FF5F5B"/>
    <w:rsid w:val="00FF6383"/>
    <w:rsid w:val="00FF6F17"/>
    <w:rsid w:val="00FF6F28"/>
    <w:rsid w:val="00FF6F2A"/>
    <w:rsid w:val="00FF711A"/>
    <w:rsid w:val="00FF739C"/>
    <w:rsid w:val="00FF73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B1BAFE"/>
  <w15:docId w15:val="{B130A237-F68B-473E-A312-A39EBC19F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de-DE" w:eastAsia="de-DE"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3F0B66"/>
    <w:pPr>
      <w:spacing w:after="80" w:line="276" w:lineRule="auto"/>
    </w:pPr>
    <w:rPr>
      <w:rFonts w:ascii="Georgia" w:eastAsia="Calibri" w:hAnsi="Georgia"/>
      <w:sz w:val="22"/>
      <w:szCs w:val="22"/>
      <w:lang w:eastAsia="en-US"/>
    </w:rPr>
  </w:style>
  <w:style w:type="paragraph" w:styleId="berschrift1">
    <w:name w:val="heading 1"/>
    <w:basedOn w:val="Standard"/>
    <w:next w:val="Standard"/>
    <w:link w:val="berschrift1Zchn"/>
    <w:qFormat/>
    <w:rsid w:val="009913C8"/>
    <w:pPr>
      <w:keepNext/>
      <w:keepLines/>
      <w:numPr>
        <w:numId w:val="9"/>
      </w:numPr>
      <w:spacing w:before="440" w:after="240"/>
      <w:ind w:left="431" w:hanging="431"/>
      <w:outlineLvl w:val="0"/>
    </w:pPr>
    <w:rPr>
      <w:rFonts w:ascii="Cambria" w:eastAsia="Times New Roman" w:hAnsi="Cambria"/>
      <w:b/>
      <w:bCs/>
      <w:color w:val="365F91"/>
      <w:sz w:val="28"/>
      <w:szCs w:val="28"/>
    </w:rPr>
  </w:style>
  <w:style w:type="paragraph" w:styleId="berschrift2">
    <w:name w:val="heading 2"/>
    <w:basedOn w:val="Standard"/>
    <w:next w:val="Standard"/>
    <w:link w:val="berschrift2Zchn"/>
    <w:unhideWhenUsed/>
    <w:qFormat/>
    <w:rsid w:val="00B11A4A"/>
    <w:pPr>
      <w:keepNext/>
      <w:keepLines/>
      <w:spacing w:before="240" w:after="240"/>
      <w:ind w:left="578" w:hanging="578"/>
      <w:outlineLvl w:val="1"/>
    </w:pPr>
    <w:rPr>
      <w:rFonts w:ascii="Cambria" w:eastAsia="Times New Roman" w:hAnsi="Cambria"/>
      <w:b/>
      <w:bCs/>
      <w:color w:val="4F81BD"/>
      <w:sz w:val="26"/>
      <w:szCs w:val="26"/>
      <w:lang w:eastAsia="de-DE"/>
    </w:rPr>
  </w:style>
  <w:style w:type="paragraph" w:styleId="berschrift3">
    <w:name w:val="heading 3"/>
    <w:basedOn w:val="Standard"/>
    <w:next w:val="Standard"/>
    <w:link w:val="berschrift3Zchn"/>
    <w:unhideWhenUsed/>
    <w:qFormat/>
    <w:rsid w:val="00A47CC5"/>
    <w:pPr>
      <w:keepNext/>
      <w:keepLines/>
      <w:numPr>
        <w:ilvl w:val="2"/>
        <w:numId w:val="9"/>
      </w:numPr>
      <w:spacing w:before="240" w:after="120"/>
      <w:outlineLvl w:val="2"/>
    </w:pPr>
    <w:rPr>
      <w:rFonts w:ascii="Cambria" w:eastAsia="Times New Roman" w:hAnsi="Cambria"/>
      <w:bCs/>
      <w:i/>
      <w:color w:val="4F81BD"/>
      <w:sz w:val="24"/>
      <w:lang w:eastAsia="de-DE"/>
    </w:rPr>
  </w:style>
  <w:style w:type="paragraph" w:styleId="berschrift4">
    <w:name w:val="heading 4"/>
    <w:basedOn w:val="Standard"/>
    <w:next w:val="Standard"/>
    <w:link w:val="berschrift4Zchn"/>
    <w:autoRedefine/>
    <w:unhideWhenUsed/>
    <w:qFormat/>
    <w:rsid w:val="009F17DE"/>
    <w:pPr>
      <w:keepNext/>
      <w:keepLines/>
      <w:numPr>
        <w:ilvl w:val="3"/>
        <w:numId w:val="9"/>
      </w:numPr>
      <w:spacing w:before="200" w:after="160"/>
      <w:outlineLvl w:val="3"/>
    </w:pPr>
    <w:rPr>
      <w:rFonts w:eastAsia="Times New Roman"/>
      <w:bCs/>
      <w:iCs/>
      <w:color w:val="404040" w:themeColor="text1" w:themeTint="BF"/>
      <w:lang w:eastAsia="de-DE"/>
    </w:rPr>
  </w:style>
  <w:style w:type="paragraph" w:styleId="berschrift5">
    <w:name w:val="heading 5"/>
    <w:basedOn w:val="Standard"/>
    <w:next w:val="Standard"/>
    <w:link w:val="berschrift5Zchn"/>
    <w:autoRedefine/>
    <w:unhideWhenUsed/>
    <w:qFormat/>
    <w:rsid w:val="00E431AE"/>
    <w:pPr>
      <w:keepNext/>
      <w:keepLines/>
      <w:numPr>
        <w:ilvl w:val="4"/>
        <w:numId w:val="9"/>
      </w:numPr>
      <w:spacing w:before="240" w:after="120"/>
      <w:outlineLvl w:val="4"/>
    </w:pPr>
    <w:rPr>
      <w:rFonts w:ascii="Cambria" w:eastAsia="Times New Roman" w:hAnsi="Cambria"/>
      <w:color w:val="548DD4"/>
      <w:spacing w:val="10"/>
      <w:sz w:val="24"/>
      <w:lang w:eastAsia="de-DE"/>
    </w:rPr>
  </w:style>
  <w:style w:type="paragraph" w:styleId="berschrift6">
    <w:name w:val="heading 6"/>
    <w:basedOn w:val="Standard"/>
    <w:next w:val="berschrift6Untertext"/>
    <w:link w:val="berschrift6Zchn"/>
    <w:autoRedefine/>
    <w:unhideWhenUsed/>
    <w:qFormat/>
    <w:rsid w:val="003A40F4"/>
    <w:pPr>
      <w:keepNext/>
      <w:keepLines/>
      <w:spacing w:before="200" w:line="240" w:lineRule="auto"/>
      <w:outlineLvl w:val="5"/>
    </w:pPr>
    <w:rPr>
      <w:rFonts w:ascii="Cambria" w:eastAsia="Times New Roman" w:hAnsi="Cambria"/>
      <w:iCs/>
      <w:color w:val="17365D"/>
      <w:szCs w:val="24"/>
      <w:lang w:eastAsia="de-DE"/>
    </w:rPr>
  </w:style>
  <w:style w:type="paragraph" w:styleId="berschrift7">
    <w:name w:val="heading 7"/>
    <w:basedOn w:val="Standard"/>
    <w:next w:val="Standard"/>
    <w:link w:val="berschrift7Zchn"/>
    <w:unhideWhenUsed/>
    <w:qFormat/>
    <w:rsid w:val="00E431AE"/>
    <w:pPr>
      <w:keepNext/>
      <w:keepLines/>
      <w:numPr>
        <w:ilvl w:val="6"/>
        <w:numId w:val="9"/>
      </w:numPr>
      <w:spacing w:before="200" w:after="160" w:line="240" w:lineRule="auto"/>
      <w:outlineLvl w:val="6"/>
    </w:pPr>
    <w:rPr>
      <w:rFonts w:ascii="Cambria" w:eastAsia="Times New Roman" w:hAnsi="Cambria"/>
      <w:iCs/>
      <w:color w:val="404040"/>
      <w:sz w:val="24"/>
      <w:szCs w:val="24"/>
      <w:lang w:eastAsia="de-DE"/>
    </w:rPr>
  </w:style>
  <w:style w:type="paragraph" w:styleId="berschrift8">
    <w:name w:val="heading 8"/>
    <w:basedOn w:val="Standard"/>
    <w:next w:val="berschrift8Text"/>
    <w:link w:val="berschrift8Zchn"/>
    <w:unhideWhenUsed/>
    <w:qFormat/>
    <w:rsid w:val="00B905DA"/>
    <w:pPr>
      <w:keepNext/>
      <w:keepLines/>
      <w:numPr>
        <w:numId w:val="26"/>
      </w:numPr>
      <w:spacing w:before="120" w:after="0" w:line="288" w:lineRule="auto"/>
      <w:ind w:left="714" w:hanging="357"/>
      <w:outlineLvl w:val="7"/>
    </w:pPr>
    <w:rPr>
      <w:rFonts w:eastAsia="Times New Roman"/>
      <w:color w:val="0D0D0D"/>
      <w:szCs w:val="20"/>
      <w:lang w:eastAsia="de-DE"/>
    </w:rPr>
  </w:style>
  <w:style w:type="paragraph" w:styleId="berschrift9">
    <w:name w:val="heading 9"/>
    <w:basedOn w:val="Standard"/>
    <w:next w:val="berschrift9Text"/>
    <w:link w:val="berschrift9Zchn"/>
    <w:unhideWhenUsed/>
    <w:qFormat/>
    <w:rsid w:val="007A0BB0"/>
    <w:pPr>
      <w:numPr>
        <w:numId w:val="25"/>
      </w:numPr>
      <w:spacing w:before="80" w:after="40" w:line="240" w:lineRule="auto"/>
      <w:ind w:left="1134" w:hanging="283"/>
      <w:outlineLvl w:val="8"/>
    </w:pPr>
    <w:rPr>
      <w:rFonts w:eastAsia="Times New Roman"/>
      <w:iCs/>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9913C8"/>
    <w:rPr>
      <w:rFonts w:ascii="Cambria" w:hAnsi="Cambria"/>
      <w:b/>
      <w:bCs/>
      <w:color w:val="365F91"/>
      <w:sz w:val="28"/>
      <w:szCs w:val="28"/>
      <w:lang w:eastAsia="en-US"/>
    </w:rPr>
  </w:style>
  <w:style w:type="paragraph" w:customStyle="1" w:styleId="ab-Liste">
    <w:name w:val="ab-Liste"/>
    <w:basedOn w:val="Standard"/>
    <w:autoRedefine/>
    <w:qFormat/>
    <w:rsid w:val="00B11A4A"/>
    <w:pPr>
      <w:numPr>
        <w:numId w:val="10"/>
      </w:numPr>
      <w:spacing w:line="288" w:lineRule="auto"/>
      <w:ind w:left="1276" w:hanging="283"/>
    </w:pPr>
  </w:style>
  <w:style w:type="character" w:customStyle="1" w:styleId="apple-converted-space">
    <w:name w:val="apple-converted-space"/>
    <w:basedOn w:val="Absatz-Standardschriftart"/>
    <w:rsid w:val="00E431AE"/>
  </w:style>
  <w:style w:type="paragraph" w:styleId="Aufzhlungszeichen">
    <w:name w:val="List Bullet"/>
    <w:basedOn w:val="Standard"/>
    <w:link w:val="AufzhlungszeichenZchn"/>
    <w:rsid w:val="007B50B2"/>
    <w:pPr>
      <w:numPr>
        <w:numId w:val="3"/>
      </w:numPr>
      <w:spacing w:after="0" w:line="240" w:lineRule="auto"/>
    </w:pPr>
    <w:rPr>
      <w:rFonts w:eastAsia="Times New Roman"/>
      <w:szCs w:val="24"/>
      <w:lang w:eastAsia="de-DE"/>
    </w:rPr>
  </w:style>
  <w:style w:type="character" w:customStyle="1" w:styleId="AufzhlungszeichenZchn">
    <w:name w:val="Aufzählungszeichen Zchn"/>
    <w:link w:val="Aufzhlungszeichen"/>
    <w:rsid w:val="007B50B2"/>
    <w:rPr>
      <w:rFonts w:ascii="Georgia" w:hAnsi="Georgia"/>
      <w:sz w:val="22"/>
      <w:szCs w:val="24"/>
    </w:rPr>
  </w:style>
  <w:style w:type="paragraph" w:customStyle="1" w:styleId="AufgezhltBemerkung">
    <w:name w:val="Aufgezählt Bemerkung"/>
    <w:basedOn w:val="Aufzhlungszeichen"/>
    <w:link w:val="AufgezhltBemerkungZchn"/>
    <w:qFormat/>
    <w:rsid w:val="00E431AE"/>
    <w:pPr>
      <w:numPr>
        <w:numId w:val="4"/>
      </w:numPr>
    </w:pPr>
    <w:rPr>
      <w:rFonts w:ascii="Times New Roman" w:hAnsi="Times New Roman"/>
      <w:sz w:val="18"/>
      <w:lang w:val="en-GB"/>
    </w:rPr>
  </w:style>
  <w:style w:type="character" w:customStyle="1" w:styleId="AufgezhltBemerkungZchn">
    <w:name w:val="Aufgezählt Bemerkung Zchn"/>
    <w:link w:val="AufgezhltBemerkung"/>
    <w:rsid w:val="00E431AE"/>
    <w:rPr>
      <w:rFonts w:ascii="Times New Roman" w:hAnsi="Times New Roman"/>
      <w:sz w:val="18"/>
      <w:szCs w:val="24"/>
      <w:lang w:val="en-GB"/>
    </w:rPr>
  </w:style>
  <w:style w:type="character" w:styleId="BesuchterLink">
    <w:name w:val="FollowedHyperlink"/>
    <w:rsid w:val="00E431AE"/>
    <w:rPr>
      <w:color w:val="800080"/>
      <w:u w:val="single"/>
    </w:rPr>
  </w:style>
  <w:style w:type="paragraph" w:customStyle="1" w:styleId="Einleitungsabsatz">
    <w:name w:val="Einleitungsabsatz"/>
    <w:basedOn w:val="Standard"/>
    <w:rsid w:val="00806EEB"/>
    <w:pPr>
      <w:spacing w:before="120" w:after="120" w:line="240" w:lineRule="auto"/>
    </w:pPr>
    <w:rPr>
      <w:rFonts w:ascii="Times New Roman" w:eastAsia="Times New Roman" w:hAnsi="Times New Roman"/>
      <w:i/>
      <w:sz w:val="24"/>
      <w:szCs w:val="24"/>
      <w:lang w:eastAsia="de-DE"/>
    </w:rPr>
  </w:style>
  <w:style w:type="paragraph" w:styleId="Endnotentext">
    <w:name w:val="endnote text"/>
    <w:basedOn w:val="Standard"/>
    <w:link w:val="EndnotentextZchn"/>
    <w:semiHidden/>
    <w:rsid w:val="00E431AE"/>
    <w:pPr>
      <w:spacing w:after="0" w:line="240" w:lineRule="auto"/>
    </w:pPr>
    <w:rPr>
      <w:rFonts w:ascii="Times New Roman" w:eastAsia="Times New Roman" w:hAnsi="Times New Roman"/>
      <w:sz w:val="20"/>
      <w:szCs w:val="20"/>
      <w:lang w:eastAsia="de-DE"/>
    </w:rPr>
  </w:style>
  <w:style w:type="character" w:customStyle="1" w:styleId="EndnotentextZchn">
    <w:name w:val="Endnotentext Zchn"/>
    <w:link w:val="Endnotentext"/>
    <w:semiHidden/>
    <w:rsid w:val="00E431AE"/>
    <w:rPr>
      <w:rFonts w:ascii="Times New Roman" w:eastAsia="Times New Roman" w:hAnsi="Times New Roman" w:cs="Times New Roman"/>
      <w:sz w:val="20"/>
      <w:szCs w:val="20"/>
    </w:rPr>
  </w:style>
  <w:style w:type="character" w:styleId="Endnotenzeichen">
    <w:name w:val="endnote reference"/>
    <w:semiHidden/>
    <w:rsid w:val="00E431AE"/>
    <w:rPr>
      <w:vertAlign w:val="superscript"/>
    </w:rPr>
  </w:style>
  <w:style w:type="character" w:customStyle="1" w:styleId="berschrift2Zchn">
    <w:name w:val="Überschrift 2 Zchn"/>
    <w:link w:val="berschrift2"/>
    <w:rsid w:val="00B11A4A"/>
    <w:rPr>
      <w:rFonts w:ascii="Cambria" w:hAnsi="Cambria"/>
      <w:b/>
      <w:bCs/>
      <w:color w:val="4F81BD"/>
      <w:sz w:val="26"/>
      <w:szCs w:val="26"/>
    </w:rPr>
  </w:style>
  <w:style w:type="paragraph" w:customStyle="1" w:styleId="Formatvorlageberschrift3Kursiv">
    <w:name w:val="Formatvorlage Überschrift 3 + Kursiv"/>
    <w:basedOn w:val="berschrift2"/>
    <w:next w:val="Standard"/>
    <w:link w:val="Formatvorlageberschrift3KursivZchn"/>
    <w:rsid w:val="006D41AF"/>
    <w:pPr>
      <w:numPr>
        <w:numId w:val="1"/>
      </w:numPr>
      <w:spacing w:after="60" w:line="240" w:lineRule="auto"/>
    </w:pPr>
    <w:rPr>
      <w:rFonts w:ascii="Arial" w:hAnsi="Arial" w:cs="Arial"/>
      <w:color w:val="auto"/>
      <w:sz w:val="24"/>
      <w:szCs w:val="28"/>
    </w:rPr>
  </w:style>
  <w:style w:type="character" w:customStyle="1" w:styleId="Formatvorlageberschrift3KursivZchn">
    <w:name w:val="Formatvorlage Überschrift 3 + Kursiv Zchn"/>
    <w:link w:val="Formatvorlageberschrift3Kursiv"/>
    <w:rsid w:val="006D41AF"/>
    <w:rPr>
      <w:rFonts w:ascii="Arial" w:hAnsi="Arial" w:cs="Arial"/>
      <w:b/>
      <w:bCs/>
      <w:sz w:val="24"/>
      <w:szCs w:val="28"/>
    </w:rPr>
  </w:style>
  <w:style w:type="character" w:styleId="Hyperlink">
    <w:name w:val="Hyperlink"/>
    <w:uiPriority w:val="99"/>
    <w:rsid w:val="00E431AE"/>
    <w:rPr>
      <w:color w:val="0000FF"/>
      <w:u w:val="single"/>
    </w:rPr>
  </w:style>
  <w:style w:type="paragraph" w:styleId="Listenabsatz">
    <w:name w:val="List Paragraph"/>
    <w:basedOn w:val="Standard"/>
    <w:uiPriority w:val="34"/>
    <w:qFormat/>
    <w:rsid w:val="00544B69"/>
    <w:pPr>
      <w:spacing w:line="252" w:lineRule="auto"/>
      <w:ind w:left="720"/>
    </w:pPr>
    <w:rPr>
      <w:rFonts w:eastAsia="Times New Roman"/>
      <w:szCs w:val="24"/>
      <w:lang w:eastAsia="de-DE"/>
    </w:rPr>
  </w:style>
  <w:style w:type="paragraph" w:styleId="Sprechblasentext">
    <w:name w:val="Balloon Text"/>
    <w:basedOn w:val="Standard"/>
    <w:link w:val="SprechblasentextZchn"/>
    <w:rsid w:val="00E431AE"/>
    <w:pPr>
      <w:spacing w:after="0" w:line="240" w:lineRule="auto"/>
    </w:pPr>
    <w:rPr>
      <w:rFonts w:ascii="Tahoma" w:eastAsia="Times New Roman" w:hAnsi="Tahoma" w:cs="Tahoma"/>
      <w:sz w:val="16"/>
      <w:szCs w:val="16"/>
      <w:lang w:eastAsia="de-DE"/>
    </w:rPr>
  </w:style>
  <w:style w:type="character" w:customStyle="1" w:styleId="SprechblasentextZchn">
    <w:name w:val="Sprechblasentext Zchn"/>
    <w:link w:val="Sprechblasentext"/>
    <w:rsid w:val="00E431AE"/>
    <w:rPr>
      <w:rFonts w:ascii="Tahoma" w:eastAsia="Times New Roman" w:hAnsi="Tahoma" w:cs="Tahoma"/>
      <w:sz w:val="16"/>
      <w:szCs w:val="16"/>
    </w:rPr>
  </w:style>
  <w:style w:type="paragraph" w:styleId="StandardWeb">
    <w:name w:val="Normal (Web)"/>
    <w:basedOn w:val="Standard"/>
    <w:uiPriority w:val="99"/>
    <w:rsid w:val="00E431AE"/>
    <w:pPr>
      <w:spacing w:before="100" w:beforeAutospacing="1" w:after="100" w:afterAutospacing="1" w:line="240" w:lineRule="auto"/>
    </w:pPr>
    <w:rPr>
      <w:rFonts w:ascii="Times New Roman" w:eastAsia="Times New Roman" w:hAnsi="Times New Roman"/>
      <w:sz w:val="24"/>
      <w:szCs w:val="24"/>
      <w:lang w:eastAsia="de-DE"/>
    </w:rPr>
  </w:style>
  <w:style w:type="character" w:customStyle="1" w:styleId="berschrift3Zchn">
    <w:name w:val="Überschrift 3 Zchn"/>
    <w:link w:val="berschrift3"/>
    <w:rsid w:val="00A47CC5"/>
    <w:rPr>
      <w:rFonts w:ascii="Cambria" w:hAnsi="Cambria"/>
      <w:bCs/>
      <w:i/>
      <w:color w:val="4F81BD"/>
      <w:sz w:val="24"/>
      <w:szCs w:val="22"/>
    </w:rPr>
  </w:style>
  <w:style w:type="character" w:customStyle="1" w:styleId="berschrift4Zchn">
    <w:name w:val="Überschrift 4 Zchn"/>
    <w:link w:val="berschrift4"/>
    <w:rsid w:val="009F17DE"/>
    <w:rPr>
      <w:rFonts w:ascii="Georgia" w:hAnsi="Georgia"/>
      <w:bCs/>
      <w:iCs/>
      <w:color w:val="404040" w:themeColor="text1" w:themeTint="BF"/>
      <w:sz w:val="22"/>
      <w:szCs w:val="22"/>
    </w:rPr>
  </w:style>
  <w:style w:type="character" w:customStyle="1" w:styleId="berschrift5Zchn">
    <w:name w:val="Überschrift 5 Zchn"/>
    <w:link w:val="berschrift5"/>
    <w:rsid w:val="00E431AE"/>
    <w:rPr>
      <w:rFonts w:ascii="Cambria" w:hAnsi="Cambria"/>
      <w:color w:val="548DD4"/>
      <w:spacing w:val="10"/>
      <w:sz w:val="24"/>
      <w:szCs w:val="22"/>
    </w:rPr>
  </w:style>
  <w:style w:type="character" w:customStyle="1" w:styleId="berschrift6Zchn">
    <w:name w:val="Überschrift 6 Zchn"/>
    <w:link w:val="berschrift6"/>
    <w:rsid w:val="003A40F4"/>
    <w:rPr>
      <w:rFonts w:ascii="Cambria" w:eastAsia="Times New Roman" w:hAnsi="Cambria" w:cs="Times New Roman"/>
      <w:iCs/>
      <w:color w:val="17365D"/>
      <w:szCs w:val="24"/>
    </w:rPr>
  </w:style>
  <w:style w:type="character" w:customStyle="1" w:styleId="berschrift7Zchn">
    <w:name w:val="Überschrift 7 Zchn"/>
    <w:link w:val="berschrift7"/>
    <w:rsid w:val="00E431AE"/>
    <w:rPr>
      <w:rFonts w:ascii="Cambria" w:hAnsi="Cambria"/>
      <w:iCs/>
      <w:color w:val="404040"/>
      <w:sz w:val="24"/>
      <w:szCs w:val="24"/>
    </w:rPr>
  </w:style>
  <w:style w:type="character" w:customStyle="1" w:styleId="berschrift8Zchn">
    <w:name w:val="Überschrift 8 Zchn"/>
    <w:link w:val="berschrift8"/>
    <w:rsid w:val="00B905DA"/>
    <w:rPr>
      <w:rFonts w:ascii="Georgia" w:hAnsi="Georgia"/>
      <w:color w:val="0D0D0D"/>
      <w:sz w:val="22"/>
    </w:rPr>
  </w:style>
  <w:style w:type="character" w:customStyle="1" w:styleId="berschrift9Zchn">
    <w:name w:val="Überschrift 9 Zchn"/>
    <w:link w:val="berschrift9"/>
    <w:rsid w:val="007A0BB0"/>
    <w:rPr>
      <w:rFonts w:ascii="Georgia" w:hAnsi="Georgia"/>
      <w:iCs/>
      <w:sz w:val="22"/>
    </w:rPr>
  </w:style>
  <w:style w:type="paragraph" w:styleId="Verzeichnis1">
    <w:name w:val="toc 1"/>
    <w:basedOn w:val="Standard"/>
    <w:next w:val="Standard"/>
    <w:autoRedefine/>
    <w:uiPriority w:val="39"/>
    <w:rsid w:val="00E431AE"/>
    <w:pPr>
      <w:spacing w:before="120" w:after="0"/>
    </w:pPr>
    <w:rPr>
      <w:rFonts w:ascii="Cambria" w:hAnsi="Cambria"/>
      <w:b/>
      <w:bCs/>
      <w:caps/>
      <w:sz w:val="24"/>
      <w:szCs w:val="24"/>
    </w:rPr>
  </w:style>
  <w:style w:type="paragraph" w:styleId="Verzeichnis2">
    <w:name w:val="toc 2"/>
    <w:basedOn w:val="Standard"/>
    <w:next w:val="Standard"/>
    <w:autoRedefine/>
    <w:uiPriority w:val="39"/>
    <w:rsid w:val="00E431AE"/>
    <w:pPr>
      <w:spacing w:before="80" w:after="0"/>
    </w:pPr>
    <w:rPr>
      <w:rFonts w:cs="Calibri"/>
      <w:b/>
      <w:bCs/>
      <w:sz w:val="20"/>
      <w:szCs w:val="20"/>
    </w:rPr>
  </w:style>
  <w:style w:type="paragraph" w:styleId="Verzeichnis3">
    <w:name w:val="toc 3"/>
    <w:basedOn w:val="Standard"/>
    <w:next w:val="Standard"/>
    <w:autoRedefine/>
    <w:uiPriority w:val="39"/>
    <w:rsid w:val="00E431AE"/>
    <w:pPr>
      <w:tabs>
        <w:tab w:val="left" w:pos="1320"/>
        <w:tab w:val="right" w:leader="dot" w:pos="9060"/>
      </w:tabs>
      <w:spacing w:after="0"/>
      <w:ind w:left="220"/>
    </w:pPr>
    <w:rPr>
      <w:rFonts w:cs="Calibri"/>
      <w:sz w:val="20"/>
      <w:szCs w:val="20"/>
    </w:rPr>
  </w:style>
  <w:style w:type="paragraph" w:styleId="Verzeichnis4">
    <w:name w:val="toc 4"/>
    <w:basedOn w:val="Standard"/>
    <w:next w:val="Standard"/>
    <w:autoRedefine/>
    <w:uiPriority w:val="39"/>
    <w:rsid w:val="00E431AE"/>
    <w:pPr>
      <w:spacing w:after="0"/>
      <w:ind w:left="440"/>
    </w:pPr>
    <w:rPr>
      <w:rFonts w:cs="Calibri"/>
      <w:sz w:val="20"/>
      <w:szCs w:val="20"/>
    </w:rPr>
  </w:style>
  <w:style w:type="paragraph" w:styleId="Verzeichnis5">
    <w:name w:val="toc 5"/>
    <w:basedOn w:val="Standard"/>
    <w:next w:val="Standard"/>
    <w:autoRedefine/>
    <w:uiPriority w:val="39"/>
    <w:rsid w:val="00E431AE"/>
    <w:pPr>
      <w:spacing w:after="0"/>
      <w:ind w:left="660"/>
    </w:pPr>
    <w:rPr>
      <w:rFonts w:cs="Calibri"/>
      <w:sz w:val="20"/>
      <w:szCs w:val="20"/>
    </w:rPr>
  </w:style>
  <w:style w:type="paragraph" w:styleId="Verzeichnis6">
    <w:name w:val="toc 6"/>
    <w:basedOn w:val="Standard"/>
    <w:next w:val="Standard"/>
    <w:autoRedefine/>
    <w:uiPriority w:val="39"/>
    <w:rsid w:val="00E431AE"/>
    <w:pPr>
      <w:spacing w:after="0"/>
      <w:ind w:left="880"/>
    </w:pPr>
    <w:rPr>
      <w:rFonts w:cs="Calibri"/>
      <w:sz w:val="20"/>
      <w:szCs w:val="20"/>
    </w:rPr>
  </w:style>
  <w:style w:type="paragraph" w:styleId="Verzeichnis7">
    <w:name w:val="toc 7"/>
    <w:basedOn w:val="Standard"/>
    <w:next w:val="Standard"/>
    <w:autoRedefine/>
    <w:uiPriority w:val="39"/>
    <w:rsid w:val="00E431AE"/>
    <w:pPr>
      <w:spacing w:after="0"/>
      <w:ind w:left="1100"/>
    </w:pPr>
    <w:rPr>
      <w:rFonts w:cs="Calibri"/>
      <w:sz w:val="20"/>
      <w:szCs w:val="20"/>
    </w:rPr>
  </w:style>
  <w:style w:type="paragraph" w:styleId="Verzeichnis8">
    <w:name w:val="toc 8"/>
    <w:basedOn w:val="Standard"/>
    <w:next w:val="Standard"/>
    <w:autoRedefine/>
    <w:uiPriority w:val="39"/>
    <w:rsid w:val="00E431AE"/>
    <w:pPr>
      <w:spacing w:after="0"/>
      <w:ind w:left="1320"/>
    </w:pPr>
    <w:rPr>
      <w:rFonts w:cs="Calibri"/>
      <w:sz w:val="20"/>
      <w:szCs w:val="20"/>
    </w:rPr>
  </w:style>
  <w:style w:type="paragraph" w:styleId="Verzeichnis9">
    <w:name w:val="toc 9"/>
    <w:basedOn w:val="Standard"/>
    <w:next w:val="Standard"/>
    <w:autoRedefine/>
    <w:uiPriority w:val="39"/>
    <w:rsid w:val="00E431AE"/>
    <w:pPr>
      <w:spacing w:after="0"/>
      <w:ind w:left="1540"/>
    </w:pPr>
    <w:rPr>
      <w:rFonts w:cs="Calibri"/>
      <w:sz w:val="20"/>
      <w:szCs w:val="20"/>
    </w:rPr>
  </w:style>
  <w:style w:type="paragraph" w:styleId="Zitat">
    <w:name w:val="Quote"/>
    <w:basedOn w:val="Standard"/>
    <w:next w:val="Standard"/>
    <w:link w:val="ZitatZchn"/>
    <w:autoRedefine/>
    <w:uiPriority w:val="29"/>
    <w:qFormat/>
    <w:rsid w:val="005F3ED1"/>
    <w:pPr>
      <w:keepNext/>
      <w:keepLines/>
      <w:spacing w:before="40" w:after="120" w:line="288" w:lineRule="auto"/>
    </w:pPr>
    <w:rPr>
      <w:rFonts w:ascii="Times New Roman" w:eastAsia="Times New Roman" w:hAnsi="Times New Roman"/>
      <w:i/>
      <w:iCs/>
      <w:color w:val="000000"/>
      <w:szCs w:val="24"/>
      <w:lang w:eastAsia="de-DE"/>
    </w:rPr>
  </w:style>
  <w:style w:type="character" w:customStyle="1" w:styleId="ZitatZchn">
    <w:name w:val="Zitat Zchn"/>
    <w:link w:val="Zitat"/>
    <w:uiPriority w:val="29"/>
    <w:rsid w:val="005F3ED1"/>
    <w:rPr>
      <w:rFonts w:ascii="Times New Roman" w:eastAsia="Times New Roman" w:hAnsi="Times New Roman" w:cs="Times New Roman"/>
      <w:i/>
      <w:iCs/>
      <w:color w:val="000000"/>
      <w:szCs w:val="24"/>
    </w:rPr>
  </w:style>
  <w:style w:type="paragraph" w:customStyle="1" w:styleId="Zitateingerckt">
    <w:name w:val="Zitat eingerückt"/>
    <w:basedOn w:val="Standard"/>
    <w:qFormat/>
    <w:rsid w:val="00663648"/>
    <w:pPr>
      <w:spacing w:before="80" w:after="120" w:line="240" w:lineRule="auto"/>
      <w:ind w:left="284"/>
    </w:pPr>
    <w:rPr>
      <w:rFonts w:ascii="Times New Roman" w:hAnsi="Times New Roman"/>
      <w:i/>
      <w:color w:val="3B3838" w:themeColor="background2" w:themeShade="40"/>
      <w:sz w:val="24"/>
    </w:rPr>
  </w:style>
  <w:style w:type="paragraph" w:styleId="Funotentext">
    <w:name w:val="footnote text"/>
    <w:basedOn w:val="Standard"/>
    <w:link w:val="FunotentextZchn"/>
    <w:uiPriority w:val="99"/>
    <w:rsid w:val="005E4F2D"/>
    <w:pPr>
      <w:spacing w:after="0" w:line="240" w:lineRule="auto"/>
    </w:pPr>
    <w:rPr>
      <w:rFonts w:ascii="Times New Roman" w:eastAsia="Times New Roman" w:hAnsi="Times New Roman"/>
      <w:sz w:val="20"/>
      <w:szCs w:val="20"/>
      <w:lang w:eastAsia="de-DE"/>
    </w:rPr>
  </w:style>
  <w:style w:type="character" w:customStyle="1" w:styleId="FunotentextZchn">
    <w:name w:val="Fußnotentext Zchn"/>
    <w:link w:val="Funotentext"/>
    <w:uiPriority w:val="99"/>
    <w:rsid w:val="005E4F2D"/>
    <w:rPr>
      <w:rFonts w:ascii="Times New Roman" w:eastAsia="Times New Roman" w:hAnsi="Times New Roman" w:cs="Times New Roman"/>
      <w:sz w:val="20"/>
      <w:szCs w:val="20"/>
    </w:rPr>
  </w:style>
  <w:style w:type="character" w:styleId="Funotenzeichen">
    <w:name w:val="footnote reference"/>
    <w:rsid w:val="00E431AE"/>
    <w:rPr>
      <w:vertAlign w:val="superscript"/>
    </w:rPr>
  </w:style>
  <w:style w:type="paragraph" w:customStyle="1" w:styleId="AufgezhltBemerkungGro">
    <w:name w:val="Aufgezählt Bemerkung Groß"/>
    <w:basedOn w:val="Standard"/>
    <w:qFormat/>
    <w:rsid w:val="00D43529"/>
    <w:pPr>
      <w:numPr>
        <w:numId w:val="12"/>
      </w:numPr>
    </w:pPr>
    <w:rPr>
      <w:rFonts w:ascii="Calibri" w:hAnsi="Calibri"/>
    </w:rPr>
  </w:style>
  <w:style w:type="paragraph" w:customStyle="1" w:styleId="12-Liste">
    <w:name w:val="12-Liste"/>
    <w:basedOn w:val="ab-Liste"/>
    <w:qFormat/>
    <w:rsid w:val="00B11A4A"/>
    <w:pPr>
      <w:numPr>
        <w:numId w:val="11"/>
      </w:numPr>
    </w:pPr>
    <w:rPr>
      <w:lang w:eastAsia="de-DE"/>
    </w:rPr>
  </w:style>
  <w:style w:type="character" w:styleId="IntensiveHervorhebung">
    <w:name w:val="Intense Emphasis"/>
    <w:uiPriority w:val="21"/>
    <w:qFormat/>
    <w:rsid w:val="00FA71B5"/>
    <w:rPr>
      <w:rFonts w:ascii="Cambria" w:hAnsi="Cambria"/>
      <w:b w:val="0"/>
      <w:bCs/>
      <w:i w:val="0"/>
      <w:iCs/>
      <w:color w:val="000000"/>
      <w:sz w:val="28"/>
    </w:rPr>
  </w:style>
  <w:style w:type="paragraph" w:styleId="Titel">
    <w:name w:val="Title"/>
    <w:basedOn w:val="Standard"/>
    <w:next w:val="Standard"/>
    <w:link w:val="TitelZchn"/>
    <w:uiPriority w:val="10"/>
    <w:qFormat/>
    <w:rsid w:val="006A4202"/>
    <w:pPr>
      <w:spacing w:before="480" w:after="360" w:line="312" w:lineRule="auto"/>
      <w:contextualSpacing/>
    </w:pPr>
    <w:rPr>
      <w:rFonts w:eastAsia="Times New Roman"/>
      <w:color w:val="17365D"/>
      <w:spacing w:val="5"/>
      <w:kern w:val="28"/>
      <w:sz w:val="36"/>
      <w:szCs w:val="52"/>
    </w:rPr>
  </w:style>
  <w:style w:type="character" w:customStyle="1" w:styleId="TitelZchn">
    <w:name w:val="Titel Zchn"/>
    <w:link w:val="Titel"/>
    <w:uiPriority w:val="10"/>
    <w:rsid w:val="006A4202"/>
    <w:rPr>
      <w:rFonts w:ascii="Georgia" w:hAnsi="Georgia"/>
      <w:color w:val="17365D"/>
      <w:spacing w:val="5"/>
      <w:kern w:val="28"/>
      <w:sz w:val="36"/>
      <w:szCs w:val="52"/>
      <w:lang w:eastAsia="en-US"/>
    </w:rPr>
  </w:style>
  <w:style w:type="paragraph" w:styleId="Untertitel">
    <w:name w:val="Subtitle"/>
    <w:basedOn w:val="Standard"/>
    <w:next w:val="Standard"/>
    <w:link w:val="UntertitelZchn"/>
    <w:uiPriority w:val="11"/>
    <w:qFormat/>
    <w:rsid w:val="002C27C2"/>
    <w:pPr>
      <w:keepNext/>
      <w:numPr>
        <w:ilvl w:val="1"/>
      </w:numPr>
      <w:spacing w:before="240" w:after="160"/>
    </w:pPr>
    <w:rPr>
      <w:rFonts w:ascii="Cambria" w:eastAsia="Times New Roman" w:hAnsi="Cambria"/>
      <w:b/>
      <w:iCs/>
      <w:color w:val="002060"/>
      <w:sz w:val="26"/>
      <w:szCs w:val="24"/>
    </w:rPr>
  </w:style>
  <w:style w:type="character" w:customStyle="1" w:styleId="UntertitelZchn">
    <w:name w:val="Untertitel Zchn"/>
    <w:link w:val="Untertitel"/>
    <w:uiPriority w:val="11"/>
    <w:rsid w:val="002C27C2"/>
    <w:rPr>
      <w:rFonts w:ascii="Cambria" w:hAnsi="Cambria"/>
      <w:b/>
      <w:iCs/>
      <w:color w:val="002060"/>
      <w:sz w:val="26"/>
      <w:szCs w:val="24"/>
      <w:lang w:eastAsia="en-US"/>
    </w:rPr>
  </w:style>
  <w:style w:type="paragraph" w:styleId="Kopfzeile">
    <w:name w:val="header"/>
    <w:basedOn w:val="Standard"/>
    <w:link w:val="KopfzeileZchn"/>
    <w:uiPriority w:val="99"/>
    <w:unhideWhenUsed/>
    <w:rsid w:val="00E431AE"/>
    <w:pPr>
      <w:tabs>
        <w:tab w:val="center" w:pos="4536"/>
        <w:tab w:val="right" w:pos="9072"/>
      </w:tabs>
      <w:spacing w:after="0" w:line="240" w:lineRule="auto"/>
    </w:pPr>
  </w:style>
  <w:style w:type="character" w:customStyle="1" w:styleId="KopfzeileZchn">
    <w:name w:val="Kopfzeile Zchn"/>
    <w:link w:val="Kopfzeile"/>
    <w:uiPriority w:val="99"/>
    <w:rsid w:val="00E431AE"/>
    <w:rPr>
      <w:rFonts w:eastAsia="Calibri"/>
      <w:lang w:eastAsia="en-US"/>
    </w:rPr>
  </w:style>
  <w:style w:type="paragraph" w:styleId="Fuzeile">
    <w:name w:val="footer"/>
    <w:basedOn w:val="Standard"/>
    <w:link w:val="FuzeileZchn"/>
    <w:uiPriority w:val="99"/>
    <w:unhideWhenUsed/>
    <w:rsid w:val="00DD72A5"/>
    <w:pPr>
      <w:tabs>
        <w:tab w:val="center" w:pos="4536"/>
        <w:tab w:val="right" w:pos="9072"/>
      </w:tabs>
      <w:spacing w:after="0" w:line="240" w:lineRule="auto"/>
    </w:pPr>
    <w:rPr>
      <w:rFonts w:ascii="Tahoma" w:hAnsi="Tahoma"/>
      <w:sz w:val="18"/>
      <w:lang w:eastAsia="de-DE"/>
    </w:rPr>
  </w:style>
  <w:style w:type="character" w:customStyle="1" w:styleId="FuzeileZchn">
    <w:name w:val="Fußzeile Zchn"/>
    <w:link w:val="Fuzeile"/>
    <w:uiPriority w:val="99"/>
    <w:rsid w:val="00DD72A5"/>
    <w:rPr>
      <w:rFonts w:ascii="Tahoma" w:eastAsia="Calibri" w:hAnsi="Tahoma"/>
      <w:sz w:val="18"/>
      <w:szCs w:val="22"/>
    </w:rPr>
  </w:style>
  <w:style w:type="paragraph" w:customStyle="1" w:styleId="Seitenberschriftoben">
    <w:name w:val="Seitenüberschrift oben"/>
    <w:basedOn w:val="berschrift2"/>
    <w:qFormat/>
    <w:rsid w:val="00E431AE"/>
    <w:pPr>
      <w:pBdr>
        <w:bottom w:val="single" w:sz="4" w:space="1" w:color="auto"/>
      </w:pBdr>
      <w:spacing w:before="0" w:after="0" w:line="240" w:lineRule="auto"/>
      <w:jc w:val="center"/>
    </w:pPr>
  </w:style>
  <w:style w:type="paragraph" w:styleId="IntensivesZitat">
    <w:name w:val="Intense Quote"/>
    <w:basedOn w:val="Standard"/>
    <w:next w:val="Standard"/>
    <w:link w:val="IntensivesZitatZchn"/>
    <w:uiPriority w:val="30"/>
    <w:qFormat/>
    <w:rsid w:val="00E431AE"/>
    <w:pPr>
      <w:pBdr>
        <w:bottom w:val="single" w:sz="4" w:space="4" w:color="4F81BD"/>
      </w:pBdr>
      <w:spacing w:before="200" w:after="280"/>
      <w:ind w:left="737"/>
    </w:pPr>
    <w:rPr>
      <w:b/>
      <w:bCs/>
      <w:i/>
      <w:iCs/>
    </w:rPr>
  </w:style>
  <w:style w:type="character" w:customStyle="1" w:styleId="IntensivesZitatZchn">
    <w:name w:val="Intensives Zitat Zchn"/>
    <w:link w:val="IntensivesZitat"/>
    <w:uiPriority w:val="30"/>
    <w:rsid w:val="00E431AE"/>
    <w:rPr>
      <w:rFonts w:eastAsia="Calibri"/>
      <w:b/>
      <w:bCs/>
      <w:i/>
      <w:iCs/>
      <w:lang w:eastAsia="en-US"/>
    </w:rPr>
  </w:style>
  <w:style w:type="paragraph" w:styleId="Inhaltsverzeichnisberschrift">
    <w:name w:val="TOC Heading"/>
    <w:basedOn w:val="berschrift1"/>
    <w:next w:val="Standard"/>
    <w:uiPriority w:val="39"/>
    <w:unhideWhenUsed/>
    <w:qFormat/>
    <w:rsid w:val="00E431AE"/>
    <w:pPr>
      <w:spacing w:before="480" w:after="0"/>
      <w:outlineLvl w:val="9"/>
    </w:pPr>
    <w:rPr>
      <w:lang w:eastAsia="de-DE"/>
    </w:rPr>
  </w:style>
  <w:style w:type="paragraph" w:customStyle="1" w:styleId="AufzhlungThesen">
    <w:name w:val="Aufzählung Thesen"/>
    <w:basedOn w:val="AufgezhltBemerkungGro"/>
    <w:link w:val="AufzhlungThesenZchn"/>
    <w:autoRedefine/>
    <w:qFormat/>
    <w:rsid w:val="00E431AE"/>
    <w:pPr>
      <w:numPr>
        <w:numId w:val="5"/>
      </w:numPr>
      <w:spacing w:before="200" w:line="288" w:lineRule="auto"/>
    </w:pPr>
    <w:rPr>
      <w:rFonts w:ascii="Cambria" w:hAnsi="Cambria"/>
      <w:sz w:val="24"/>
    </w:rPr>
  </w:style>
  <w:style w:type="character" w:customStyle="1" w:styleId="AufzhlungThesenZchn">
    <w:name w:val="Aufzählung Thesen Zchn"/>
    <w:link w:val="AufzhlungThesen"/>
    <w:rsid w:val="00E431AE"/>
    <w:rPr>
      <w:rFonts w:ascii="Cambria" w:eastAsia="Calibri" w:hAnsi="Cambria"/>
      <w:sz w:val="24"/>
      <w:szCs w:val="22"/>
      <w:lang w:eastAsia="en-US"/>
    </w:rPr>
  </w:style>
  <w:style w:type="paragraph" w:customStyle="1" w:styleId="AufzhlungThesenUntertext">
    <w:name w:val="Aufzählung Thesen Untertext"/>
    <w:basedOn w:val="Zitateingerckt"/>
    <w:qFormat/>
    <w:rsid w:val="00E431AE"/>
    <w:pPr>
      <w:keepLines/>
      <w:spacing w:line="264" w:lineRule="auto"/>
      <w:ind w:left="924"/>
      <w:textboxTightWrap w:val="lastLineOnly"/>
    </w:pPr>
  </w:style>
  <w:style w:type="paragraph" w:customStyle="1" w:styleId="AufgezhltBemerkungText">
    <w:name w:val="Aufgezählt Bemerkung Text"/>
    <w:basedOn w:val="Standard"/>
    <w:qFormat/>
    <w:rsid w:val="00D43529"/>
    <w:pPr>
      <w:numPr>
        <w:numId w:val="13"/>
      </w:numPr>
      <w:ind w:left="697" w:hanging="357"/>
    </w:pPr>
  </w:style>
  <w:style w:type="character" w:styleId="Hervorhebung">
    <w:name w:val="Emphasis"/>
    <w:uiPriority w:val="20"/>
    <w:qFormat/>
    <w:rsid w:val="00E431AE"/>
    <w:rPr>
      <w:i/>
      <w:iCs/>
    </w:rPr>
  </w:style>
  <w:style w:type="character" w:styleId="IntensiverVerweis">
    <w:name w:val="Intense Reference"/>
    <w:uiPriority w:val="32"/>
    <w:qFormat/>
    <w:rsid w:val="00E431AE"/>
    <w:rPr>
      <w:b/>
      <w:bCs/>
      <w:smallCaps/>
      <w:color w:val="C0504D"/>
      <w:spacing w:val="5"/>
      <w:u w:val="single"/>
    </w:rPr>
  </w:style>
  <w:style w:type="paragraph" w:styleId="Literaturverzeichnis">
    <w:name w:val="Bibliography"/>
    <w:basedOn w:val="Standard"/>
    <w:next w:val="Standard"/>
    <w:uiPriority w:val="37"/>
    <w:unhideWhenUsed/>
    <w:rsid w:val="00E431AE"/>
  </w:style>
  <w:style w:type="character" w:styleId="SchwacheHervorhebung">
    <w:name w:val="Subtle Emphasis"/>
    <w:uiPriority w:val="19"/>
    <w:qFormat/>
    <w:rsid w:val="00E431AE"/>
    <w:rPr>
      <w:i/>
      <w:iCs/>
      <w:color w:val="808080"/>
    </w:rPr>
  </w:style>
  <w:style w:type="paragraph" w:customStyle="1" w:styleId="berschrift6Untertext">
    <w:name w:val="Überschrift 6 Untertext"/>
    <w:basedOn w:val="Standard"/>
    <w:link w:val="berschrift6UntertextZchn"/>
    <w:qFormat/>
    <w:rsid w:val="004171C6"/>
    <w:pPr>
      <w:spacing w:after="0" w:line="264" w:lineRule="auto"/>
      <w:ind w:left="425"/>
    </w:pPr>
  </w:style>
  <w:style w:type="character" w:customStyle="1" w:styleId="berschrift6UntertextZchn">
    <w:name w:val="Überschrift 6 Untertext Zchn"/>
    <w:link w:val="berschrift6Untertext"/>
    <w:rsid w:val="004171C6"/>
    <w:rPr>
      <w:rFonts w:ascii="Georgia" w:eastAsia="Calibri" w:hAnsi="Georgia"/>
      <w:sz w:val="22"/>
      <w:szCs w:val="22"/>
      <w:lang w:eastAsia="en-US"/>
    </w:rPr>
  </w:style>
  <w:style w:type="paragraph" w:styleId="KeinLeerraum">
    <w:name w:val="No Spacing"/>
    <w:uiPriority w:val="1"/>
    <w:qFormat/>
    <w:rsid w:val="00F221D1"/>
    <w:rPr>
      <w:rFonts w:eastAsia="Calibri"/>
      <w:sz w:val="22"/>
      <w:szCs w:val="22"/>
      <w:lang w:eastAsia="en-US"/>
    </w:rPr>
  </w:style>
  <w:style w:type="character" w:styleId="Buchtitel">
    <w:name w:val="Book Title"/>
    <w:uiPriority w:val="33"/>
    <w:qFormat/>
    <w:rsid w:val="00E431AE"/>
    <w:rPr>
      <w:rFonts w:ascii="Cambria" w:hAnsi="Cambria"/>
      <w:b w:val="0"/>
      <w:bCs/>
      <w:smallCaps/>
      <w:spacing w:val="5"/>
      <w:sz w:val="52"/>
    </w:rPr>
  </w:style>
  <w:style w:type="paragraph" w:customStyle="1" w:styleId="berschrift9Text">
    <w:name w:val="Überschrift 9 Text"/>
    <w:basedOn w:val="Standard"/>
    <w:qFormat/>
    <w:rsid w:val="004E79D6"/>
    <w:pPr>
      <w:spacing w:after="0" w:line="240" w:lineRule="auto"/>
      <w:ind w:left="709"/>
    </w:pPr>
  </w:style>
  <w:style w:type="paragraph" w:customStyle="1" w:styleId="EinleitungsabsatzText">
    <w:name w:val="Einleitungsabsatz Text"/>
    <w:basedOn w:val="Einleitungsabsatz"/>
    <w:qFormat/>
    <w:rsid w:val="00C45E0A"/>
    <w:pPr>
      <w:ind w:left="811" w:hanging="454"/>
    </w:pPr>
  </w:style>
  <w:style w:type="numbering" w:customStyle="1" w:styleId="1-Liste">
    <w:name w:val="1-Liste()"/>
    <w:basedOn w:val="KeineListe"/>
    <w:uiPriority w:val="99"/>
    <w:rsid w:val="00195D7B"/>
    <w:pPr>
      <w:numPr>
        <w:numId w:val="2"/>
      </w:numPr>
    </w:pPr>
  </w:style>
  <w:style w:type="numbering" w:customStyle="1" w:styleId="FormatvorlageNummerierteListeLinks075cmHngend063cm">
    <w:name w:val="Formatvorlage Nummerierte Liste Links:  075 cm Hängend:  063 cm"/>
    <w:basedOn w:val="KeineListe"/>
    <w:rsid w:val="00E431AE"/>
    <w:pPr>
      <w:numPr>
        <w:numId w:val="6"/>
      </w:numPr>
    </w:pPr>
  </w:style>
  <w:style w:type="paragraph" w:styleId="Liste">
    <w:name w:val="List"/>
    <w:basedOn w:val="Standard"/>
    <w:uiPriority w:val="99"/>
    <w:unhideWhenUsed/>
    <w:rsid w:val="00E431AE"/>
    <w:pPr>
      <w:numPr>
        <w:numId w:val="7"/>
      </w:numPr>
      <w:contextualSpacing/>
    </w:pPr>
  </w:style>
  <w:style w:type="paragraph" w:styleId="Liste3">
    <w:name w:val="List 3"/>
    <w:basedOn w:val="Standard"/>
    <w:uiPriority w:val="99"/>
    <w:unhideWhenUsed/>
    <w:rsid w:val="00E431AE"/>
    <w:pPr>
      <w:numPr>
        <w:numId w:val="8"/>
      </w:numPr>
      <w:contextualSpacing/>
    </w:pPr>
  </w:style>
  <w:style w:type="table" w:styleId="Tabellenraster">
    <w:name w:val="Table Grid"/>
    <w:basedOn w:val="NormaleTabelle"/>
    <w:uiPriority w:val="59"/>
    <w:rsid w:val="00E431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hesenUntertext">
    <w:name w:val="Thesen Untertext"/>
    <w:basedOn w:val="Zitateingerckt"/>
    <w:qFormat/>
    <w:rsid w:val="00E431AE"/>
    <w:pPr>
      <w:keepLines/>
      <w:spacing w:line="264" w:lineRule="auto"/>
      <w:textboxTightWrap w:val="lastLineOnly"/>
    </w:pPr>
  </w:style>
  <w:style w:type="paragraph" w:customStyle="1" w:styleId="berschrift1Kopie">
    <w:name w:val="Überschrift 1 Kopie"/>
    <w:basedOn w:val="Standard"/>
    <w:link w:val="berschrift1KopieZchn"/>
    <w:qFormat/>
    <w:rsid w:val="00E431AE"/>
    <w:pPr>
      <w:spacing w:after="360"/>
    </w:pPr>
    <w:rPr>
      <w:rFonts w:ascii="Cambria" w:eastAsia="Times New Roman" w:hAnsi="Cambria"/>
      <w:b/>
      <w:color w:val="4F81BD"/>
      <w:sz w:val="36"/>
      <w:szCs w:val="28"/>
    </w:rPr>
  </w:style>
  <w:style w:type="character" w:customStyle="1" w:styleId="berschrift1KopieZchn">
    <w:name w:val="Überschrift 1 Kopie Zchn"/>
    <w:link w:val="berschrift1Kopie"/>
    <w:rsid w:val="00E431AE"/>
    <w:rPr>
      <w:rFonts w:ascii="Cambria" w:eastAsia="Times New Roman" w:hAnsi="Cambria" w:cs="Times New Roman"/>
      <w:b/>
      <w:bCs w:val="0"/>
      <w:color w:val="4F81BD"/>
      <w:sz w:val="36"/>
      <w:szCs w:val="28"/>
      <w:lang w:eastAsia="en-US"/>
    </w:rPr>
  </w:style>
  <w:style w:type="paragraph" w:customStyle="1" w:styleId="Mastertitel">
    <w:name w:val="Mastertitel"/>
    <w:basedOn w:val="berschrift1"/>
    <w:rsid w:val="00D64A6F"/>
    <w:pPr>
      <w:keepLines w:val="0"/>
      <w:numPr>
        <w:numId w:val="0"/>
      </w:numPr>
      <w:spacing w:before="0" w:after="0" w:line="240" w:lineRule="auto"/>
    </w:pPr>
    <w:rPr>
      <w:rFonts w:ascii="Impact" w:hAnsi="Impact" w:cs="Impact"/>
      <w:bCs w:val="0"/>
      <w:noProof/>
      <w:color w:val="333300"/>
      <w:sz w:val="96"/>
      <w:szCs w:val="96"/>
      <w:lang w:eastAsia="de-DE" w:bidi="de-DE"/>
    </w:rPr>
  </w:style>
  <w:style w:type="character" w:styleId="Kommentarzeichen">
    <w:name w:val="annotation reference"/>
    <w:semiHidden/>
    <w:unhideWhenUsed/>
    <w:rsid w:val="00F90D91"/>
    <w:rPr>
      <w:sz w:val="16"/>
      <w:szCs w:val="16"/>
    </w:rPr>
  </w:style>
  <w:style w:type="paragraph" w:styleId="Kommentartext">
    <w:name w:val="annotation text"/>
    <w:basedOn w:val="Standard"/>
    <w:link w:val="KommentartextZchn"/>
    <w:unhideWhenUsed/>
    <w:rsid w:val="00F90D91"/>
    <w:pPr>
      <w:spacing w:line="240" w:lineRule="auto"/>
    </w:pPr>
    <w:rPr>
      <w:sz w:val="20"/>
      <w:szCs w:val="20"/>
    </w:rPr>
  </w:style>
  <w:style w:type="character" w:customStyle="1" w:styleId="KommentartextZchn">
    <w:name w:val="Kommentartext Zchn"/>
    <w:link w:val="Kommentartext"/>
    <w:rsid w:val="00F90D91"/>
    <w:rPr>
      <w:rFonts w:eastAsia="Calibri"/>
      <w:sz w:val="20"/>
      <w:szCs w:val="20"/>
      <w:lang w:eastAsia="en-US"/>
    </w:rPr>
  </w:style>
  <w:style w:type="paragraph" w:styleId="Kommentarthema">
    <w:name w:val="annotation subject"/>
    <w:basedOn w:val="Kommentartext"/>
    <w:next w:val="Kommentartext"/>
    <w:link w:val="KommentarthemaZchn"/>
    <w:uiPriority w:val="99"/>
    <w:semiHidden/>
    <w:unhideWhenUsed/>
    <w:rsid w:val="00F90D91"/>
    <w:rPr>
      <w:b/>
      <w:bCs/>
    </w:rPr>
  </w:style>
  <w:style w:type="character" w:customStyle="1" w:styleId="KommentarthemaZchn">
    <w:name w:val="Kommentarthema Zchn"/>
    <w:link w:val="Kommentarthema"/>
    <w:uiPriority w:val="99"/>
    <w:semiHidden/>
    <w:rsid w:val="00F90D91"/>
    <w:rPr>
      <w:rFonts w:eastAsia="Calibri"/>
      <w:b/>
      <w:bCs/>
      <w:sz w:val="20"/>
      <w:szCs w:val="20"/>
      <w:lang w:eastAsia="en-US"/>
    </w:rPr>
  </w:style>
  <w:style w:type="paragraph" w:customStyle="1" w:styleId="Standardklein">
    <w:name w:val="Standard klein"/>
    <w:basedOn w:val="Standard"/>
    <w:qFormat/>
    <w:rsid w:val="00007C43"/>
    <w:pPr>
      <w:spacing w:after="0" w:line="240" w:lineRule="auto"/>
    </w:pPr>
    <w:rPr>
      <w:sz w:val="20"/>
    </w:rPr>
  </w:style>
  <w:style w:type="character" w:styleId="Platzhaltertext">
    <w:name w:val="Placeholder Text"/>
    <w:uiPriority w:val="99"/>
    <w:semiHidden/>
    <w:rsid w:val="007B0614"/>
    <w:rPr>
      <w:color w:val="808080"/>
    </w:rPr>
  </w:style>
  <w:style w:type="paragraph" w:customStyle="1" w:styleId="DecimalAligned">
    <w:name w:val="Decimal Aligned"/>
    <w:basedOn w:val="Standard"/>
    <w:uiPriority w:val="40"/>
    <w:qFormat/>
    <w:rsid w:val="006D0DD4"/>
    <w:pPr>
      <w:tabs>
        <w:tab w:val="decimal" w:pos="360"/>
      </w:tabs>
      <w:spacing w:after="200"/>
    </w:pPr>
    <w:rPr>
      <w:lang w:eastAsia="de-DE"/>
    </w:rPr>
  </w:style>
  <w:style w:type="table" w:styleId="HelleSchattierung-Akzent1">
    <w:name w:val="Light Shading Accent 1"/>
    <w:basedOn w:val="NormaleTabelle"/>
    <w:uiPriority w:val="60"/>
    <w:rsid w:val="006D0DD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color w:val="365F91"/>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color w:val="365F91"/>
      </w:rPr>
      <w:tblPr/>
      <w:tcPr>
        <w:tcBorders>
          <w:top w:val="single" w:sz="8" w:space="0" w:color="4F81BD"/>
          <w:left w:val="nil"/>
          <w:bottom w:val="single" w:sz="8" w:space="0" w:color="4F81BD"/>
          <w:right w:val="nil"/>
          <w:insideH w:val="nil"/>
          <w:insideV w:val="nil"/>
        </w:tcBorders>
      </w:tcPr>
    </w:tblStylePr>
    <w:tblStylePr w:type="firstCol">
      <w:rPr>
        <w:b/>
        <w:bCs/>
        <w:color w:val="365F91"/>
      </w:rPr>
    </w:tblStylePr>
    <w:tblStylePr w:type="lastCol">
      <w:rPr>
        <w:b/>
        <w:bCs/>
        <w:color w:val="365F91"/>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MittleresRaster3-Akzent5">
    <w:name w:val="Medium Grid 3 Accent 5"/>
    <w:basedOn w:val="NormaleTabelle"/>
    <w:uiPriority w:val="69"/>
    <w:rsid w:val="002F3D0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paragraph" w:customStyle="1" w:styleId="berschrift8Text">
    <w:name w:val="Überschrift 8 Text"/>
    <w:basedOn w:val="berschrift8"/>
    <w:link w:val="berschrift8TextZchn"/>
    <w:qFormat/>
    <w:rsid w:val="00855FEC"/>
    <w:pPr>
      <w:numPr>
        <w:numId w:val="0"/>
      </w:numPr>
      <w:spacing w:before="0"/>
      <w:ind w:left="709"/>
    </w:pPr>
    <w:rPr>
      <w:color w:val="595959" w:themeColor="text1" w:themeTint="A6"/>
    </w:rPr>
  </w:style>
  <w:style w:type="character" w:customStyle="1" w:styleId="berschrift8TextZchn">
    <w:name w:val="Überschrift 8 Text Zchn"/>
    <w:basedOn w:val="berschrift8Zchn"/>
    <w:link w:val="berschrift8Text"/>
    <w:rsid w:val="00855FEC"/>
    <w:rPr>
      <w:rFonts w:ascii="Georgia" w:hAnsi="Georgia"/>
      <w:color w:val="595959" w:themeColor="text1" w:themeTint="A6"/>
      <w:sz w:val="22"/>
    </w:rPr>
  </w:style>
  <w:style w:type="paragraph" w:customStyle="1" w:styleId="Titel-klein">
    <w:name w:val="Titel-klein"/>
    <w:basedOn w:val="Titel"/>
    <w:next w:val="Standard"/>
    <w:qFormat/>
    <w:rsid w:val="00B11A4A"/>
    <w:pPr>
      <w:spacing w:after="240" w:line="264" w:lineRule="auto"/>
    </w:pPr>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842326">
      <w:bodyDiv w:val="1"/>
      <w:marLeft w:val="0"/>
      <w:marRight w:val="0"/>
      <w:marTop w:val="0"/>
      <w:marBottom w:val="0"/>
      <w:divBdr>
        <w:top w:val="none" w:sz="0" w:space="0" w:color="auto"/>
        <w:left w:val="none" w:sz="0" w:space="0" w:color="auto"/>
        <w:bottom w:val="none" w:sz="0" w:space="0" w:color="auto"/>
        <w:right w:val="none" w:sz="0" w:space="0" w:color="auto"/>
      </w:divBdr>
      <w:divsChild>
        <w:div w:id="801002822">
          <w:marLeft w:val="0"/>
          <w:marRight w:val="0"/>
          <w:marTop w:val="0"/>
          <w:marBottom w:val="0"/>
          <w:divBdr>
            <w:top w:val="none" w:sz="0" w:space="0" w:color="auto"/>
            <w:left w:val="none" w:sz="0" w:space="0" w:color="auto"/>
            <w:bottom w:val="none" w:sz="0" w:space="0" w:color="auto"/>
            <w:right w:val="none" w:sz="0" w:space="0" w:color="auto"/>
          </w:divBdr>
        </w:div>
      </w:divsChild>
    </w:div>
    <w:div w:id="192573398">
      <w:bodyDiv w:val="1"/>
      <w:marLeft w:val="0"/>
      <w:marRight w:val="0"/>
      <w:marTop w:val="0"/>
      <w:marBottom w:val="0"/>
      <w:divBdr>
        <w:top w:val="none" w:sz="0" w:space="0" w:color="auto"/>
        <w:left w:val="none" w:sz="0" w:space="0" w:color="auto"/>
        <w:bottom w:val="none" w:sz="0" w:space="0" w:color="auto"/>
        <w:right w:val="none" w:sz="0" w:space="0" w:color="auto"/>
      </w:divBdr>
      <w:divsChild>
        <w:div w:id="650141833">
          <w:marLeft w:val="0"/>
          <w:marRight w:val="0"/>
          <w:marTop w:val="0"/>
          <w:marBottom w:val="0"/>
          <w:divBdr>
            <w:top w:val="none" w:sz="0" w:space="0" w:color="auto"/>
            <w:left w:val="none" w:sz="0" w:space="0" w:color="auto"/>
            <w:bottom w:val="none" w:sz="0" w:space="0" w:color="auto"/>
            <w:right w:val="none" w:sz="0" w:space="0" w:color="auto"/>
          </w:divBdr>
        </w:div>
      </w:divsChild>
    </w:div>
    <w:div w:id="390614566">
      <w:bodyDiv w:val="1"/>
      <w:marLeft w:val="0"/>
      <w:marRight w:val="0"/>
      <w:marTop w:val="0"/>
      <w:marBottom w:val="0"/>
      <w:divBdr>
        <w:top w:val="none" w:sz="0" w:space="0" w:color="auto"/>
        <w:left w:val="none" w:sz="0" w:space="0" w:color="auto"/>
        <w:bottom w:val="none" w:sz="0" w:space="0" w:color="auto"/>
        <w:right w:val="none" w:sz="0" w:space="0" w:color="auto"/>
      </w:divBdr>
    </w:div>
    <w:div w:id="766660640">
      <w:bodyDiv w:val="1"/>
      <w:marLeft w:val="0"/>
      <w:marRight w:val="0"/>
      <w:marTop w:val="0"/>
      <w:marBottom w:val="0"/>
      <w:divBdr>
        <w:top w:val="none" w:sz="0" w:space="0" w:color="auto"/>
        <w:left w:val="none" w:sz="0" w:space="0" w:color="auto"/>
        <w:bottom w:val="none" w:sz="0" w:space="0" w:color="auto"/>
        <w:right w:val="none" w:sz="0" w:space="0" w:color="auto"/>
      </w:divBdr>
    </w:div>
    <w:div w:id="838888822">
      <w:bodyDiv w:val="1"/>
      <w:marLeft w:val="0"/>
      <w:marRight w:val="0"/>
      <w:marTop w:val="0"/>
      <w:marBottom w:val="0"/>
      <w:divBdr>
        <w:top w:val="none" w:sz="0" w:space="0" w:color="auto"/>
        <w:left w:val="none" w:sz="0" w:space="0" w:color="auto"/>
        <w:bottom w:val="none" w:sz="0" w:space="0" w:color="auto"/>
        <w:right w:val="none" w:sz="0" w:space="0" w:color="auto"/>
      </w:divBdr>
    </w:div>
    <w:div w:id="1099057245">
      <w:bodyDiv w:val="1"/>
      <w:marLeft w:val="0"/>
      <w:marRight w:val="0"/>
      <w:marTop w:val="0"/>
      <w:marBottom w:val="0"/>
      <w:divBdr>
        <w:top w:val="none" w:sz="0" w:space="0" w:color="auto"/>
        <w:left w:val="none" w:sz="0" w:space="0" w:color="auto"/>
        <w:bottom w:val="none" w:sz="0" w:space="0" w:color="auto"/>
        <w:right w:val="none" w:sz="0" w:space="0" w:color="auto"/>
      </w:divBdr>
      <w:divsChild>
        <w:div w:id="593245346">
          <w:marLeft w:val="806"/>
          <w:marRight w:val="0"/>
          <w:marTop w:val="144"/>
          <w:marBottom w:val="0"/>
          <w:divBdr>
            <w:top w:val="none" w:sz="0" w:space="0" w:color="auto"/>
            <w:left w:val="none" w:sz="0" w:space="0" w:color="auto"/>
            <w:bottom w:val="none" w:sz="0" w:space="0" w:color="auto"/>
            <w:right w:val="none" w:sz="0" w:space="0" w:color="auto"/>
          </w:divBdr>
        </w:div>
      </w:divsChild>
    </w:div>
    <w:div w:id="1103913364">
      <w:bodyDiv w:val="1"/>
      <w:marLeft w:val="0"/>
      <w:marRight w:val="0"/>
      <w:marTop w:val="0"/>
      <w:marBottom w:val="0"/>
      <w:divBdr>
        <w:top w:val="none" w:sz="0" w:space="0" w:color="auto"/>
        <w:left w:val="none" w:sz="0" w:space="0" w:color="auto"/>
        <w:bottom w:val="none" w:sz="0" w:space="0" w:color="auto"/>
        <w:right w:val="none" w:sz="0" w:space="0" w:color="auto"/>
      </w:divBdr>
      <w:divsChild>
        <w:div w:id="2096583395">
          <w:marLeft w:val="0"/>
          <w:marRight w:val="0"/>
          <w:marTop w:val="0"/>
          <w:marBottom w:val="0"/>
          <w:divBdr>
            <w:top w:val="none" w:sz="0" w:space="0" w:color="auto"/>
            <w:left w:val="none" w:sz="0" w:space="0" w:color="auto"/>
            <w:bottom w:val="none" w:sz="0" w:space="0" w:color="auto"/>
            <w:right w:val="none" w:sz="0" w:space="0" w:color="auto"/>
          </w:divBdr>
        </w:div>
      </w:divsChild>
    </w:div>
    <w:div w:id="1673489758">
      <w:bodyDiv w:val="1"/>
      <w:marLeft w:val="0"/>
      <w:marRight w:val="0"/>
      <w:marTop w:val="0"/>
      <w:marBottom w:val="0"/>
      <w:divBdr>
        <w:top w:val="none" w:sz="0" w:space="0" w:color="auto"/>
        <w:left w:val="none" w:sz="0" w:space="0" w:color="auto"/>
        <w:bottom w:val="none" w:sz="0" w:space="0" w:color="auto"/>
        <w:right w:val="none" w:sz="0" w:space="0" w:color="auto"/>
      </w:divBdr>
      <w:divsChild>
        <w:div w:id="1846895355">
          <w:marLeft w:val="0"/>
          <w:marRight w:val="0"/>
          <w:marTop w:val="0"/>
          <w:marBottom w:val="0"/>
          <w:divBdr>
            <w:top w:val="none" w:sz="0" w:space="0" w:color="auto"/>
            <w:left w:val="none" w:sz="0" w:space="0" w:color="auto"/>
            <w:bottom w:val="none" w:sz="0" w:space="0" w:color="auto"/>
            <w:right w:val="none" w:sz="0" w:space="0" w:color="auto"/>
          </w:divBdr>
        </w:div>
      </w:divsChild>
    </w:div>
    <w:div w:id="1749764367">
      <w:bodyDiv w:val="1"/>
      <w:marLeft w:val="0"/>
      <w:marRight w:val="0"/>
      <w:marTop w:val="0"/>
      <w:marBottom w:val="0"/>
      <w:divBdr>
        <w:top w:val="none" w:sz="0" w:space="0" w:color="auto"/>
        <w:left w:val="none" w:sz="0" w:space="0" w:color="auto"/>
        <w:bottom w:val="none" w:sz="0" w:space="0" w:color="auto"/>
        <w:right w:val="none" w:sz="0" w:space="0" w:color="auto"/>
      </w:divBdr>
    </w:div>
    <w:div w:id="200404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tif"/></Relationships>
</file>

<file path=word/_rels/settings.xml.rels><?xml version="1.0" encoding="UTF-8" standalone="yes"?>
<Relationships xmlns="http://schemas.openxmlformats.org/package/2006/relationships"><Relationship Id="rId1" Type="http://schemas.openxmlformats.org/officeDocument/2006/relationships/attachedTemplate" Target="file:///T:\Vorlagen\AMN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Platzhalter1</b:Tag>
    <b:SourceType>InternetSite</b:SourceType>
    <b:Guid>{13432E98-D7EC-4E1C-B535-A9B2F2BA0346}</b:Guid>
    <b:Title>www.welt.de</b:Title>
    <b:Year>2010</b:Year>
    <b:Author>
      <b:Author>
        <b:NameList>
          <b:Person>
            <b:Last>Hassel</b:Last>
            <b:First>Florian</b:First>
          </b:Person>
        </b:NameList>
      </b:Author>
    </b:Author>
    <b:Month>05</b:Month>
    <b:Day>02</b:Day>
    <b:URL>http://www.welt.de/wirtschaft/article7432792/Die-Schuldigen-des-Griechenland-Desasters.html</b:URL>
    <b:RefOrder>2</b:RefOrder>
  </b:Source>
  <b:Source>
    <b:Tag>Platzhalter2</b:Tag>
    <b:SourceType>JournalArticle</b:SourceType>
    <b:Guid>{3F5E7C0C-05EF-4748-819D-2DAF17A808C2}</b:Guid>
    <b:Author>
      <b:Author>
        <b:NameList>
          <b:Person>
            <b:Last>Hipp</b:Last>
            <b:First>Dietmar</b:First>
          </b:Person>
        </b:NameList>
      </b:Author>
    </b:Author>
    <b:Title>Straßburger Randbemerkung</b:Title>
    <b:Year>24.2011</b:Year>
    <b:JournalName>Der Spiegel</b:JournalName>
    <b:RefOrder>3</b:RefOrder>
  </b:Source>
  <b:Source>
    <b:Tag>Platzhalter3</b:Tag>
    <b:SourceType>JournalArticle</b:SourceType>
    <b:Guid>{E5C74595-CD95-471B-9CA7-5D3765BDE535}</b:Guid>
    <b:Author>
      <b:Author>
        <b:NameList>
          <b:Person>
            <b:Last>Ma</b:Last>
            <b:First>Jason</b:First>
          </b:Person>
        </b:NameList>
      </b:Author>
    </b:Author>
    <b:Title>Too Bigger to Fail</b:Title>
    <b:JournalName>Investor´s Business Daily</b:JournalName>
    <b:Year>2012-07-12</b:Year>
    <b:Pages>A1</b:Pages>
    <b:RefOrder>4</b:RefOrder>
  </b:Source>
  <b:Source>
    <b:Tag>Platzhalter4</b:Tag>
    <b:SourceType>InternetSite</b:SourceType>
    <b:Guid>{4FCB2657-08E2-4103-A259-DB285535EA3E}</b:Guid>
    <b:Title>www.spiegel.de</b:Title>
    <b:Year>2008</b:Year>
    <b:Author>
      <b:Author>
        <b:NameList>
          <b:Person>
            <b:Last>dpa</b:Last>
          </b:Person>
        </b:NameList>
      </b:Author>
    </b:Author>
    <b:Month>10</b:Month>
    <b:Day>05</b:Day>
    <b:URL>http://www.spiegel.de/wirtschaft/merkel-und-steinbrueck-im-wortlaut-die-spareinlagen-sind-sicher-a-582305.html</b:URL>
    <b:RefOrder>5</b:RefOrder>
  </b:Source>
  <b:Source>
    <b:Tag>Platzhalter5</b:Tag>
    <b:SourceType>Book</b:SourceType>
    <b:Guid>{202BF844-206A-4077-963D-9622C734A548}</b:Guid>
    <b:Title>Der Goldstandard als Schutz vor Hyperinflation und Staatsüberschuldung: Eine Studie über Ursprung, Wirkung und die Potenziale von Sachgeld </b:Title>
    <b:Year>2012</b:Year>
    <b:Author>
      <b:Author>
        <b:NameList>
          <b:Person>
            <b:Last>Grimmer</b:Last>
            <b:First>Thomas</b:First>
          </b:Person>
        </b:NameList>
      </b:Author>
    </b:Author>
    <b:Publisher>Diplomica</b:Publisher>
    <b:RefOrder>6</b:RefOrder>
  </b:Source>
  <b:Source>
    <b:Tag>Pau89</b:Tag>
    <b:SourceType>InternetSite</b:SourceType>
    <b:Guid>{546AF427-EA22-4B14-ACD5-7F6896126A2D}</b:Guid>
    <b:Title>http://paul.house.gov</b:Title>
    <b:Year>2012</b:Year>
    <b:Author>
      <b:Author>
        <b:NameList>
          <b:Person>
            <b:Last>Paul</b:Last>
            <b:First>Ron</b:First>
          </b:Person>
        </b:NameList>
      </b:Author>
    </b:Author>
    <b:InternetSiteTitle>Fractional Reserve Banking, Government, and Moral Hazard</b:InternetSiteTitle>
    <b:URL>http://paul.house.gov/index.php?option=com_content&amp;task=view&amp;id=1991&amp;Itemid=69</b:URL>
    <b:Month>07</b:Month>
    <b:Day>9</b:Day>
    <b:RefOrder>7</b:RefOrder>
  </b:Source>
  <b:Source>
    <b:Tag>Platzhalter6</b:Tag>
    <b:SourceType>InternetSite</b:SourceType>
    <b:Guid>{A881CCC3-7CC2-4B90-9082-A99E9B6D4657}</b:Guid>
    <b:Title>Wikipedia</b:Title>
    <b:Year>2012</b:Year>
    <b:Month>05</b:Month>
    <b:Day>13</b:Day>
    <b:URL>http://de.wikipedia.org/wiki/Mindestreserve</b:URL>
    <b:RefOrder>8</b:RefOrder>
  </b:Source>
  <b:Source>
    <b:Tag>Platzhalter7</b:Tag>
    <b:SourceType>InternetSite</b:SourceType>
    <b:Guid>{760D4856-63A9-4B40-847A-EEC221B03F67}</b:Guid>
    <b:Author>
      <b:Author>
        <b:NameList>
          <b:Person>
            <b:Last>Bankenaufsicht</b:Last>
            <b:First>Baseler</b:First>
            <b:Middle>Ausschuss für</b:Middle>
          </b:Person>
        </b:NameList>
      </b:Author>
    </b:Author>
    <b:Title>www.oenb.at</b:Title>
    <b:Year>2004</b:Year>
    <b:Month>06</b:Month>
    <b:URL>http://www.oenb.at/de/img/eigenkapitalempfehlung_de_tcm14-13370.pdf</b:URL>
    <b:RefOrder>9</b:RefOrder>
  </b:Source>
  <b:Source>
    <b:Tag>Platzhalter8</b:Tag>
    <b:SourceType>Book</b:SourceType>
    <b:Guid>{D5117981-3C20-49EA-9954-BC147A16E53E}</b:Guid>
    <b:Title>Europa braucht den Euro nicht</b:Title>
    <b:Year>2012</b:Year>
    <b:Author>
      <b:Author>
        <b:NameList>
          <b:Person>
            <b:Last>Sarazzin</b:Last>
            <b:First>Thilo</b:First>
          </b:Person>
        </b:NameList>
      </b:Author>
    </b:Author>
    <b:RefOrder>10</b:RefOrder>
  </b:Source>
  <b:Source>
    <b:Tag>Platzhalter9</b:Tag>
    <b:SourceType>InternetSite</b:SourceType>
    <b:Guid>{D08D2126-BEC4-4477-9124-73BA2AE3B6FC}</b:Guid>
    <b:Author>
      <b:Author>
        <b:NameList>
          <b:Person>
            <b:Last>AFP</b:Last>
          </b:Person>
        </b:NameList>
      </b:Author>
    </b:Author>
    <b:Title>www.n24.de</b:Title>
    <b:Year>2011</b:Year>
    <b:Month>12</b:Month>
    <b:Day>25</b:Day>
    <b:URL>http://www.n24.de/news/newsitem_7538833.html</b:URL>
    <b:RefOrder>11</b:RefOrder>
  </b:Source>
  <b:Source>
    <b:Tag>Platzhalter10</b:Tag>
    <b:SourceType>Book</b:SourceType>
    <b:Guid>{A2A0ADF4-271E-4DD5-9DF7-BFD8E58B4A62}</b:Guid>
    <b:Title>Europa braucht den Euro nicht</b:Title>
    <b:Year>2012</b:Year>
    <b:Author>
      <b:Author>
        <b:NameList>
          <b:Person>
            <b:Last>Sarrazin</b:Last>
            <b:First>Thilo</b:First>
          </b:Person>
        </b:NameList>
      </b:Author>
    </b:Author>
    <b:City>Seite 180</b:City>
    <b:RefOrder>12</b:RefOrder>
  </b:Source>
  <b:Source>
    <b:Tag>Platzhalter11</b:Tag>
    <b:SourceType>InternetSite</b:SourceType>
    <b:Guid>{33CF7A26-2F4D-439D-9940-3B10CE5450DE}</b:Guid>
    <b:Title>www.ifw-kiel.de</b:Title>
    <b:Year>2012</b:Year>
    <b:Author>
      <b:Author>
        <b:NameList>
          <b:Person>
            <b:Last>David Bencek</b:Last>
            <b:First>Henning</b:First>
            <b:Middle>Klodt</b:Middle>
          </b:Person>
        </b:NameList>
      </b:Author>
    </b:Author>
    <b:Month>04</b:Month>
    <b:URL>http://www.ifw-kiel.de/wirtschaftspolitik/politikberatung/ifw-schuldenbarometer-1/</b:URL>
    <b:RefOrder>13</b:RefOrder>
  </b:Source>
  <b:Source>
    <b:Tag>Platzhalter12</b:Tag>
    <b:SourceType>InternetSite</b:SourceType>
    <b:Guid>{397C40FE-ECFD-4FA8-81FC-C1BC4675EF66}</b:Guid>
    <b:Title>www.faz.net</b:Title>
    <b:Year>2012</b:Year>
    <b:Month>06</b:Month>
    <b:URL>http://www.faz.net/aktuell/wirtschaft/schuldenkrise-portugal-will-banken-mit-6-milliarden-euro-stuetzen-11773709.html</b:URL>
    <b:Author>
      <b:Author>
        <b:NameList>
          <b:Person>
            <b:Last>FAZ</b:Last>
          </b:Person>
        </b:NameList>
      </b:Author>
    </b:Author>
    <b:Day>04</b:Day>
    <b:RefOrder>14</b:RefOrder>
  </b:Source>
  <b:Source>
    <b:Tag>Platzhalter13</b:Tag>
    <b:SourceType>InternetSite</b:SourceType>
    <b:Guid>{CD6EAEF3-3C71-4611-BEDC-D70CBE4810CA}</b:Guid>
    <b:Author>
      <b:Author>
        <b:NameList>
          <b:Person>
            <b:Last>N-TV</b:Last>
          </b:Person>
        </b:NameList>
      </b:Author>
    </b:Author>
    <b:Title>www.n-tv.de</b:Title>
    <b:Year>2012</b:Year>
    <b:Month>06</b:Month>
    <b:Day>27</b:Day>
    <b:URL>http://www.n-tv.de/wirtschaft/Oekonomen-deuten-auf-Portugal-article6593181.html</b:URL>
    <b:RefOrder>15</b:RefOrder>
  </b:Source>
  <b:Source>
    <b:Tag>Platzhalter14</b:Tag>
    <b:SourceType>Book</b:SourceType>
    <b:Guid>{93BB4F86-27B3-4D64-812D-C8965843CAEB}</b:Guid>
    <b:Author>
      <b:Author>
        <b:NameList>
          <b:Person>
            <b:Last>Sarrazin</b:Last>
            <b:First>Thilo</b:First>
          </b:Person>
        </b:NameList>
      </b:Author>
    </b:Author>
    <b:Title>Europa braucht den Euro nicht</b:Title>
    <b:Year>2012</b:Year>
    <b:City>Kapitel 7 Die Rolle der staatlichen Haushalte</b:City>
    <b:RefOrder>16</b:RefOrder>
  </b:Source>
  <b:Source>
    <b:Tag>Platzhalter15</b:Tag>
    <b:SourceType>InternetSite</b:SourceType>
    <b:Guid>{844E9F2D-DC2B-4E43-881A-2F4FD9940ACF}</b:Guid>
    <b:Title>www.ftd.de</b:Title>
    <b:Year>2012</b:Year>
    <b:InternetSiteTitle>Financial Times Deutschland</b:InternetSiteTitle>
    <b:Month>06</b:Month>
    <b:Day>26</b:Day>
    <b:URL>http://www.ftd.de/politik/europa/:neuverschuldung-spanien-reisst-haushaltsziel/70055210.html</b:URL>
    <b:RefOrder>17</b:RefOrder>
  </b:Source>
  <b:Source>
    <b:Tag>Platzhalter16</b:Tag>
    <b:SourceType>InternetSite</b:SourceType>
    <b:Guid>{C07817E6-5B61-4D32-B414-4E52EA1556E5}</b:Guid>
    <b:Title>FOCUS</b:Title>
    <b:Year>2012</b:Year>
    <b:Month>04</b:Month>
    <b:Day>02</b:Day>
    <b:URL>http://www.focus.de/finanzen/news/arbeitslosenquote-in-der-eurozone-fast-25-millionen-arbeitslose-in-europa_aid_731575.html</b:URL>
    <b:RefOrder>18</b:RefOrder>
  </b:Source>
  <b:Source>
    <b:Tag>Platzhalter17</b:Tag>
    <b:SourceType>InternetSite</b:SourceType>
    <b:Guid>{DAA12084-462A-447B-9DB4-21362E9C5477}</b:Guid>
    <b:Author>
      <b:Author>
        <b:NameList>
          <b:Person>
            <b:Last>ssu/Reuters</b:Last>
          </b:Person>
        </b:NameList>
      </b:Author>
    </b:Author>
    <b:Title>Der Spiegel</b:Title>
    <b:Year>2012</b:Year>
    <b:Month>03</b:Month>
    <b:Day>06</b:Day>
    <b:URL>http://www.spiegel.de/wirtschaft/soziales/irlands-finanzminister-verspricht-starkes-wirtschaftswachstum-in-2013-a-821856.html</b:URL>
    <b:RefOrder>19</b:RefOrder>
  </b:Source>
  <b:Source>
    <b:Tag>Platzhalter18</b:Tag>
    <b:SourceType>Book</b:SourceType>
    <b:Guid>{BCEA4B45-54F5-4470-8CA6-EFB485739264}</b:Guid>
    <b:Title>Europa braucht den Euro nicht</b:Title>
    <b:Year>2012</b:Year>
    <b:Author>
      <b:Author>
        <b:NameList>
          <b:Person>
            <b:Last>Sarrazin</b:Last>
            <b:First>Thilo</b:First>
          </b:Person>
        </b:NameList>
      </b:Author>
    </b:Author>
    <b:City>Kaptitel 7 Der Blick auf einzelne Euroländer</b:City>
    <b:RefOrder>20</b:RefOrder>
  </b:Source>
  <b:Source>
    <b:Tag>Platzhalter19</b:Tag>
    <b:SourceType>InternetSite</b:SourceType>
    <b:Guid>{D9AD6AAA-9141-4FEA-8FAC-385DAE6E6883}</b:Guid>
    <b:Title>www.spiegel.de</b:Title>
    <b:Year>2012</b:Year>
    <b:Author>
      <b:Author>
        <b:NameList>
          <b:Person>
            <b:Last>Marquart</b:Last>
            <b:First>Maria</b:First>
          </b:Person>
          <b:Person>
            <b:Last>Medick</b:Last>
            <b:First>Veit</b:First>
          </b:Person>
        </b:NameList>
      </b:Author>
    </b:Author>
    <b:Month>06</b:Month>
    <b:Day>27</b:Day>
    <b:URL>http://www.spiegel.de/wirtschaft/soziales/euro-krise-was-bringt-der-sparkurs-in-spanien-griechenland-italien-a-841236.html</b:URL>
    <b:RefOrder>21</b:RefOrder>
  </b:Source>
  <b:Source>
    <b:Tag>Platzhalter20</b:Tag>
    <b:SourceType>Book</b:SourceType>
    <b:Guid>{92716F02-7579-474D-B33D-43348CC4F3A2}</b:Guid>
    <b:Author>
      <b:Author>
        <b:NameList>
          <b:Person>
            <b:Last>Sarrazin</b:Last>
            <b:First>Thilo</b:First>
          </b:Person>
        </b:NameList>
      </b:Author>
    </b:Author>
    <b:Title>Europa braucht den Euro nicht</b:Title>
    <b:Year>2012</b:Year>
    <b:City>Kap 7</b:City>
    <b:RefOrder>22</b:RefOrder>
  </b:Source>
  <b:Source>
    <b:Tag>Platzhalter21</b:Tag>
    <b:SourceType>InternetSite</b:SourceType>
    <b:Guid>{46BCCA6D-7013-4354-B05D-12A98BFE9519}</b:Guid>
    <b:Title>www.imf.org</b:Title>
    <b:Year>2012</b:Year>
    <b:Month>07</b:Month>
    <b:URL>http://www.imf.org/external/pubs/ft/weo/2011/02/weodata/weoselco.aspx?g=2001&amp;sg=All+countries</b:URL>
    <b:RefOrder>23</b:RefOrder>
  </b:Source>
  <b:Source>
    <b:Tag>Platzhalter22</b:Tag>
    <b:SourceType>InternetSite</b:SourceType>
    <b:Guid>{F67C2C04-8DCB-4859-9216-A9DA34103297}</b:Guid>
    <b:Title>www.focus.de</b:Title>
    <b:Year>2012</b:Year>
    <b:Month>06</b:Month>
    <b:Day>18</b:Day>
    <b:URL>http://www.focus.de/finanzen/news/wirtschaftsticker/konjunktur-bundesbank-erteilt-schuldentilgungsfonds-klare-absage_aid_768868.html</b:URL>
    <b:RefOrder>24</b:RefOrder>
  </b:Source>
  <b:Source>
    <b:Tag>Platzhalter23</b:Tag>
    <b:SourceType>JournalArticle</b:SourceType>
    <b:Guid>{15E7215A-888D-480A-ACAE-22FB42C64DD2}</b:Guid>
    <b:Title>Killing future Growth</b:Title>
    <b:Year>2012-06-20</b:Year>
    <b:JournalName>IBD</b:JournalName>
    <b:Pages>A12</b:Pages>
    <b:RefOrder>25</b:RefOrder>
  </b:Source>
  <b:Source>
    <b:Tag>Platzhalter24</b:Tag>
    <b:SourceType>InternetSite</b:SourceType>
    <b:Guid>{6B002A5B-1B11-4800-8951-903FA58C000D}</b:Guid>
    <b:Title>Wikipedia</b:Title>
    <b:Year>2012</b:Year>
    <b:Month>01</b:Month>
    <b:Day>01</b:Day>
    <b:URL>http://de.wikipedia.org/wiki/Staatsverschuldung</b:URL>
    <b:RefOrder>26</b:RefOrder>
  </b:Source>
  <b:Source>
    <b:Tag>Platzhalter25</b:Tag>
    <b:SourceType>InternetSite</b:SourceType>
    <b:Guid>{2258ACCA-D4A2-44B4-B4F1-7344B27C8CAA}</b:Guid>
    <b:Title>Bundeszentrale für politische Bildung</b:Title>
    <b:InternetSiteTitle>www.bpb.de</b:InternetSiteTitle>
    <b:Year>2011</b:Year>
    <b:Month>09</b:Month>
    <b:Day>13</b:Day>
    <b:URL>http://www.bpb.de/nachschlagen/zahlen-und-fakten/soziale-situation-in-deutschland/61867/oeffentliche-finanzen</b:URL>
    <b:RefOrder>27</b:RefOrder>
  </b:Source>
  <b:Source>
    <b:Tag>Platzhalter26</b:Tag>
    <b:SourceType>JournalArticle</b:SourceType>
    <b:Guid>{7EA81849-AA52-42EC-A12B-0A2C980E5788}</b:Guid>
    <b:Title>Only Spain, Italy Fix Is Debt Write-Down</b:Title>
    <b:Year>2012</b:Year>
    <b:Author>
      <b:Author>
        <b:NameList>
          <b:Person>
            <b:Last>Graham</b:Last>
            <b:First>Jed</b:First>
          </b:Person>
        </b:NameList>
      </b:Author>
    </b:Author>
    <b:JournalName>IBD</b:JournalName>
    <b:Pages>31.07.2012, A1</b:Pages>
    <b:RefOrder>28</b:RefOrder>
  </b:Source>
  <b:Source xmlns:b="http://schemas.openxmlformats.org/officeDocument/2006/bibliography" xmlns="http://schemas.openxmlformats.org/officeDocument/2006/bibliography">
    <b:Tag>Platzhalter27</b:Tag>
    <b:RefOrder>29</b:RefOrder>
  </b:Source>
  <b:Source>
    <b:Tag>Platzhalter28</b:Tag>
    <b:SourceType>Book</b:SourceType>
    <b:Guid>{5C12835E-ACA1-452A-AE5A-38E60A18DB2C}</b:Guid>
    <b:Title>Rettet unser Geld</b:Title>
    <b:Year>2010</b:Year>
    <b:Author>
      <b:Author>
        <b:NameList>
          <b:Person>
            <b:Last>Henkel</b:Last>
            <b:First>Hans-Olaf</b:First>
          </b:Person>
        </b:NameList>
      </b:Author>
    </b:Author>
    <b:City>München</b:City>
    <b:Publisher>Heyne Verlag</b:Publisher>
    <b:RefOrder>30</b:RefOrder>
  </b:Source>
  <b:Source>
    <b:Tag>Platzhalter29</b:Tag>
    <b:SourceType>Book</b:SourceType>
    <b:Guid>{1E326CFC-1A80-4894-B7FE-7F6DFFC51D57}</b:Guid>
    <b:Author>
      <b:Author>
        <b:NameList>
          <b:Person>
            <b:Last>Sarrazin</b:Last>
            <b:First>Thilo</b:First>
          </b:Person>
        </b:NameList>
      </b:Author>
    </b:Author>
    <b:Title>Europa braucht den Euro nicht</b:Title>
    <b:Year>2012</b:Year>
    <b:City>München</b:City>
    <b:Publisher>Deutsche Verlags-Anstalt</b:Publisher>
    <b:RefOrder>31</b:RefOrder>
  </b:Source>
  <b:Source>
    <b:Tag>Platzhalter30</b:Tag>
    <b:SourceType>InternetSite</b:SourceType>
    <b:Guid>{BB3392FE-56FC-492A-821D-EA3E99CF7B4F}</b:Guid>
    <b:Title>FAZ</b:Title>
    <b:Year>2010</b:Year>
    <b:Author>
      <b:Author>
        <b:NameList>
          <b:Person>
            <b:Last>Issing</b:Last>
            <b:First>Otmar</b:First>
          </b:Person>
        </b:NameList>
      </b:Author>
    </b:Author>
    <b:InternetSiteTitle>Gefahr für die Stabilität</b:InternetSiteTitle>
    <b:Month>11</b:Month>
    <b:Day>11</b:Day>
    <b:URL>http://www.faz.net/aktuell/wirtschaft/europas-schuldenkrise/europaeische-waehrungsunion-gefahr-fuer-die-stabilitaet</b:URL>
    <b:RefOrder>32</b:RefOrder>
  </b:Source>
  <b:Source>
    <b:Tag>Platzhalter31</b:Tag>
    <b:SourceType>ArticleInAPeriodical</b:SourceType>
    <b:Guid>{2126661F-7DCB-4141-9BAD-8EC0049FF582}</b:Guid>
    <b:Title>Es gibt kein Entrinnen</b:Title>
    <b:Year>2012</b:Year>
    <b:Month>06</b:Month>
    <b:Day>18</b:Day>
    <b:Pages>120-121</b:Pages>
    <b:Author>
      <b:Author>
        <b:NameList>
          <b:Person>
            <b:Last>Polleit</b:Last>
            <b:First>Thorsten</b:First>
          </b:Person>
        </b:NameList>
      </b:Author>
    </b:Author>
    <b:PeriodicalTitle>FOCUS</b:PeriodicalTitle>
    <b:RefOrder>33</b:RefOrder>
  </b:Source>
  <b:Source>
    <b:Tag>Platzhalter32</b:Tag>
    <b:SourceType>ArticleInAPeriodical</b:SourceType>
    <b:Guid>{E846870E-B0DB-46D0-9D02-0C2A501DEABF}</b:Guid>
    <b:Author>
      <b:Author>
        <b:NameList>
          <b:Person>
            <b:Last>Knop</b:Last>
            <b:First>Carsten</b:First>
          </b:Person>
        </b:NameList>
      </b:Author>
    </b:Author>
    <b:Title>Die ESM-Verwirrung</b:Title>
    <b:PeriodicalTitle>FAZ</b:PeriodicalTitle>
    <b:Year>2012</b:Year>
    <b:Month>08</b:Month>
    <b:Day>03</b:Day>
    <b:Pages>http://www.faz.net/aktuell/wirtschaft/interpretation-des-vertrags-die-esm-verwirrung-11843092.html</b:Pages>
    <b:RefOrder>34</b:RefOrder>
  </b:Source>
  <b:Source>
    <b:Tag>Platzhalter33</b:Tag>
    <b:SourceType>JournalArticle</b:SourceType>
    <b:Guid>{F9EBAE3E-8BEC-4DFC-9DE8-04519E0CCFA0}</b:Guid>
    <b:Title>Der große Knall</b:Title>
    <b:Year>2012/31</b:Year>
    <b:JournalName>FOCUS</b:JournalName>
    <b:Pages>60</b:Pages>
    <b:RefOrder>35</b:RefOrder>
  </b:Source>
  <b:Source>
    <b:Tag>Platzhalter34</b:Tag>
    <b:SourceType>Book</b:SourceType>
    <b:Guid>{9B0E3692-D4E4-4838-8147-9A5B90B1D033}</b:Guid>
    <b:Title>Keine Macht den Doofen</b:Title>
    <b:Year>2012</b:Year>
    <b:Author>
      <b:Author>
        <b:NameList>
          <b:Person>
            <b:Last>Schmidt-Salomon</b:Last>
            <b:First>Michael</b:First>
          </b:Person>
        </b:NameList>
      </b:Author>
    </b:Author>
    <b:RefOrder>36</b:RefOrder>
  </b:Source>
  <b:Source>
    <b:Tag>Platzhalter35</b:Tag>
    <b:SourceType>Report</b:SourceType>
    <b:Guid>{47427DA3-F452-41FB-BABB-A617F29544F5}</b:Guid>
    <b:Title>AHK-Weltkonjunkturbericht</b:Title>
    <b:Year>2012-08</b:Year>
    <b:Author>
      <b:Author>
        <b:NameList>
          <b:Person>
            <b:Last>Handelskammertag</b:Last>
            <b:First>Deutschen</b:First>
            <b:Middle>Industrie- und</b:Middle>
          </b:Person>
        </b:NameList>
      </b:Author>
    </b:Author>
    <b:RefOrder>37</b:RefOrder>
  </b:Source>
  <b:Source>
    <b:Tag>Platzhalter36</b:Tag>
    <b:SourceType>InternetSite</b:SourceType>
    <b:Guid>{80217AAF-C037-48FA-9FE2-2C8FEA524377}</b:Guid>
    <b:Title>www.focus.de</b:Title>
    <b:Year>2011</b:Year>
    <b:Month>07</b:Month>
    <b:Day>22</b:Day>
    <b:URL>http://www.focus.de/finanzen/news/staatsverschuldung/griechenland-hilfspaket-deutschland-steht-fuer-bis-zu-30-milliarden-gerade_aid_648285.html</b:URL>
    <b:RefOrder>38</b:RefOrder>
  </b:Source>
  <b:Source>
    <b:Tag>Platzhalter37</b:Tag>
    <b:SourceType>InternetSite</b:SourceType>
    <b:Guid>{E31B9EA6-38BB-4B3E-8458-D4C31155B70F}</b:Guid>
    <b:Title>www.finanzen.net</b:Title>
    <b:Year>2012</b:Year>
    <b:Month>08</b:Month>
    <b:URL>http://www.finanzen.net/bilanz_guv/BMW</b:URL>
    <b:RefOrder>39</b:RefOrder>
  </b:Source>
  <b:Source>
    <b:Tag>Platzhalter38</b:Tag>
    <b:SourceType>Book</b:SourceType>
    <b:Guid>{39A89EC8-C597-467B-8E3F-CB54B16BE858}</b:Guid>
    <b:Author>
      <b:Author>
        <b:NameList>
          <b:Person>
            <b:Last>Schmidt-Salomon</b:Last>
            <b:First>Michael</b:First>
          </b:Person>
        </b:NameList>
      </b:Author>
    </b:Author>
    <b:Title>Keine Macht den Doofen</b:Title>
    <b:Year>2012</b:Year>
    <b:City>München</b:City>
    <b:Publisher>Piper Verlag GmbH</b:Publisher>
    <b:RefOrder>40</b:RefOrder>
  </b:Source>
  <b:Source>
    <b:Tag>Platzhalter39</b:Tag>
    <b:SourceType>JournalArticle</b:SourceType>
    <b:Guid>{E1A1BB06-51C9-4A04-90C5-029722F05BC6}</b:Guid>
    <b:Author>
      <b:Author>
        <b:NameList>
          <b:Person>
            <b:Last>Schmitz</b:Last>
            <b:First>Michael</b:First>
          </b:Person>
        </b:NameList>
      </b:Author>
    </b:Author>
    <b:Title>Opportunisten und Illusionskünstler</b:Title>
    <b:JournalName>Der Spiegel</b:JournalName>
    <b:Year>2012/35</b:Year>
    <b:Pages>52-53</b:Pages>
    <b:RefOrder>41</b:RefOrder>
  </b:Source>
  <b:Source>
    <b:Tag>Platzhalter40</b:Tag>
    <b:SourceType>InternetSite</b:SourceType>
    <b:Guid>{7304CD31-36B1-4A9F-BA9C-FFF401973AD7}</b:Guid>
    <b:Title>Zeit Online</b:Title>
    <b:Year>2008</b:Year>
    <b:Author>
      <b:Author>
        <b:NameList>
          <b:Person>
            <b:Last>Grefe</b:Last>
          </b:Person>
        </b:NameList>
      </b:Author>
    </b:Author>
    <b:Month>09</b:Month>
    <b:Day>11</b:Day>
    <b:URL>http://www.zeit.de/2008/51/P-Gabriel</b:URL>
    <b:RefOrder>42</b:RefOrder>
  </b:Source>
  <b:Source>
    <b:Tag>Platzhalter41</b:Tag>
    <b:SourceType>InternetSite</b:SourceType>
    <b:Guid>{7C52C589-FDCE-40C3-A191-A05DDD443B2D}</b:Guid>
    <b:Title>Duden</b:Title>
    <b:URL>http://www.duden.de/rechtschreibung/Populismus</b:URL>
    <b:Year>2012</b:Year>
    <b:RefOrder>43</b:RefOrder>
  </b:Source>
  <b:Source>
    <b:Tag>Platzhalter42</b:Tag>
    <b:SourceType>InternetSite</b:SourceType>
    <b:Guid>{F5A85D70-D586-4585-B7FD-0D9BFC8321CF}</b:Guid>
    <b:Author>
      <b:Author>
        <b:NameList>
          <b:Person>
            <b:Last>Poschardt</b:Last>
            <b:First>Ulf</b:First>
          </b:Person>
        </b:NameList>
      </b:Author>
    </b:Author>
    <b:Title>Die Welt</b:Title>
    <b:Year>2012</b:Year>
    <b:Month>01</b:Month>
    <b:Day>03</b:Day>
    <b:URL>http://www.welt.de/debatte/kommentare/article13794888/Christian-Wulff-ein-Stromberg-im-Bellevue.html</b:URL>
    <b:RefOrder>44</b:RefOrder>
  </b:Source>
  <b:Source>
    <b:Tag>Platzhalter43</b:Tag>
    <b:SourceType>InternetSite</b:SourceType>
    <b:Guid>{D7ABD306-EC24-4FA9-BE89-FD0B8EED77E4}</b:Guid>
    <b:Title>"Seehofer als Robin Hood", Die Zeit vom 08.01.2009</b:Title>
    <b:URL>http://www.zeit.de/online/2009/03/csu-seehofer/seite-1</b:URL>
    <b:RefOrder>1</b:RefOrder>
  </b:Source>
  <b:Source>
    <b:Tag>Platzhalter44</b:Tag>
    <b:SourceType>InternetSite</b:SourceType>
    <b:Guid>{44C30EA4-7A04-425F-8334-249FB53C8A52}</b:Guid>
    <b:Title>www.spiegel.de</b:Title>
    <b:Year>2012</b:Year>
    <b:Month>08</b:Month>
    <b:Day>12</b:Day>
    <b:URL>http://www.spiegel.de/spiegel/print/d-87737169.html</b:URL>
    <b:RefOrder>45</b:RefOrder>
  </b:Source>
</b:Sources>
</file>

<file path=customXml/itemProps1.xml><?xml version="1.0" encoding="utf-8"?>
<ds:datastoreItem xmlns:ds="http://schemas.openxmlformats.org/officeDocument/2006/customXml" ds:itemID="{A467508D-CACF-4DCC-AD39-F8E608BF8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AMNM.dotx</Template>
  <TotalTime>0</TotalTime>
  <Pages>3</Pages>
  <Words>656</Words>
  <Characters>4140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LV.BY.Stellungnahme v.16-02-25</vt:lpstr>
    </vt:vector>
  </TitlesOfParts>
  <Company>werner.meier@afdbayern.de</Company>
  <LinksUpToDate>false</LinksUpToDate>
  <CharactersWithSpaces>4787</CharactersWithSpaces>
  <SharedDoc>false</SharedDoc>
  <HLinks>
    <vt:vector size="24" baseType="variant">
      <vt:variant>
        <vt:i4>1704015</vt:i4>
      </vt:variant>
      <vt:variant>
        <vt:i4>6</vt:i4>
      </vt:variant>
      <vt:variant>
        <vt:i4>0</vt:i4>
      </vt:variant>
      <vt:variant>
        <vt:i4>5</vt:i4>
      </vt:variant>
      <vt:variant>
        <vt:lpwstr>http://www.satzung.afdbayern.de/</vt:lpwstr>
      </vt:variant>
      <vt:variant>
        <vt:lpwstr/>
      </vt:variant>
      <vt:variant>
        <vt:i4>4718683</vt:i4>
      </vt:variant>
      <vt:variant>
        <vt:i4>3</vt:i4>
      </vt:variant>
      <vt:variant>
        <vt:i4>0</vt:i4>
      </vt:variant>
      <vt:variant>
        <vt:i4>5</vt:i4>
      </vt:variant>
      <vt:variant>
        <vt:lpwstr>https://owncloud.alternativefuer.de/</vt:lpwstr>
      </vt:variant>
      <vt:variant>
        <vt:lpwstr/>
      </vt:variant>
      <vt:variant>
        <vt:i4>7274558</vt:i4>
      </vt:variant>
      <vt:variant>
        <vt:i4>0</vt:i4>
      </vt:variant>
      <vt:variant>
        <vt:i4>0</vt:i4>
      </vt:variant>
      <vt:variant>
        <vt:i4>5</vt:i4>
      </vt:variant>
      <vt:variant>
        <vt:lpwstr>https://docs.google.com/spreadsheets/d/1txIkFNHCukQnM86mMXx2o3mI3NotMe8PS6R47iz8vjg/edit</vt:lpwstr>
      </vt:variant>
      <vt:variant>
        <vt:lpwstr>gid=2086712197</vt:lpwstr>
      </vt:variant>
      <vt:variant>
        <vt:i4>1835053</vt:i4>
      </vt:variant>
      <vt:variant>
        <vt:i4>0</vt:i4>
      </vt:variant>
      <vt:variant>
        <vt:i4>0</vt:i4>
      </vt:variant>
      <vt:variant>
        <vt:i4>5</vt:i4>
      </vt:variant>
      <vt:variant>
        <vt:lpwstr>mailto:werner.meier@afd-opf.de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LV.BY.Stellungnahme v.16-02-25</dc:title>
  <dc:subject>Muster Wahlkreisversammlung Werner Meier</dc:subject>
  <dc:creator>Werner Meier</dc:creator>
  <cp:keywords/>
  <dc:description>v.16-02-25</dc:description>
  <cp:lastModifiedBy>Werner Meier</cp:lastModifiedBy>
  <cp:revision>2</cp:revision>
  <cp:lastPrinted>2016-11-28T15:16:00Z</cp:lastPrinted>
  <dcterms:created xsi:type="dcterms:W3CDTF">2016-11-28T15:17:00Z</dcterms:created>
  <dcterms:modified xsi:type="dcterms:W3CDTF">2016-11-28T15:17:00Z</dcterms:modified>
  <cp:contentStatus/>
</cp:coreProperties>
</file>